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59DCB" w14:textId="4F0CFD26" w:rsidR="00360AC1" w:rsidRDefault="00E25DD0" w:rsidP="0DF7EB0C">
      <w:pPr>
        <w:spacing w:line="295" w:lineRule="exact"/>
        <w:ind w:right="4464"/>
        <w:textAlignment w:val="baseline"/>
        <w:rPr>
          <w:rFonts w:ascii="Arial" w:eastAsia="Arial" w:hAnsi="Arial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B0FAEA9" wp14:editId="18A2369E">
                <wp:simplePos x="0" y="0"/>
                <wp:positionH relativeFrom="page">
                  <wp:posOffset>3570605</wp:posOffset>
                </wp:positionH>
                <wp:positionV relativeFrom="page">
                  <wp:posOffset>10013315</wp:posOffset>
                </wp:positionV>
                <wp:extent cx="427355" cy="149860"/>
                <wp:effectExtent l="0" t="0" r="0" b="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0B906" w14:textId="77777777" w:rsidR="00360AC1" w:rsidRDefault="00E25DD0">
                            <w:pPr>
                              <w:spacing w:before="1" w:line="22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5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5"/>
                                <w:sz w:val="20"/>
                              </w:rPr>
                              <w:t>1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0FAEA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1.15pt;margin-top:788.45pt;width:33.65pt;height:11.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" filled="f" stroked="f">
                <v:textbox inset="0,0,0,0">
                  <w:txbxContent>
                    <w:p w14:paraId="5B60B906" w14:textId="77777777" w:rsidR="00360AC1" w:rsidRDefault="00E25DD0">
                      <w:pPr>
                        <w:spacing w:before="1" w:line="22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5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5"/>
                          <w:sz w:val="20"/>
                        </w:rPr>
                        <w:t>1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DF7EB0C">
        <w:rPr>
          <w:rFonts w:ascii="Arial" w:eastAsia="Arial" w:hAnsi="Arial"/>
          <w:color w:val="000000"/>
          <w:sz w:val="20"/>
          <w:szCs w:val="20"/>
        </w:rPr>
        <w:t xml:space="preserve">STCP27-01 System Performance Monitoring Requirements Issue </w:t>
      </w:r>
      <w:r w:rsidR="00F06A37" w:rsidRPr="0DF7EB0C">
        <w:rPr>
          <w:rFonts w:ascii="Arial" w:eastAsia="Arial" w:hAnsi="Arial"/>
          <w:color w:val="000000"/>
          <w:sz w:val="20"/>
          <w:szCs w:val="20"/>
        </w:rPr>
        <w:t xml:space="preserve">003 </w:t>
      </w:r>
      <w:r w:rsidRPr="0DF7EB0C">
        <w:rPr>
          <w:rFonts w:ascii="Arial" w:eastAsia="Arial" w:hAnsi="Arial"/>
          <w:color w:val="000000"/>
          <w:sz w:val="23"/>
          <w:szCs w:val="23"/>
        </w:rPr>
        <w:t xml:space="preserve">– </w:t>
      </w:r>
      <w:r w:rsidR="0006688F" w:rsidRPr="0DF7EB0C">
        <w:rPr>
          <w:rFonts w:ascii="Arial" w:eastAsia="Arial" w:hAnsi="Arial"/>
          <w:color w:val="000000"/>
          <w:sz w:val="20"/>
          <w:szCs w:val="20"/>
        </w:rPr>
        <w:t>25</w:t>
      </w:r>
      <w:r w:rsidRPr="0DF7EB0C">
        <w:rPr>
          <w:rFonts w:ascii="Arial" w:eastAsia="Arial" w:hAnsi="Arial"/>
          <w:color w:val="000000"/>
          <w:sz w:val="20"/>
          <w:szCs w:val="20"/>
        </w:rPr>
        <w:t xml:space="preserve"> April 20</w:t>
      </w:r>
      <w:r w:rsidR="00F06A37" w:rsidRPr="0DF7EB0C">
        <w:rPr>
          <w:rFonts w:ascii="Arial" w:eastAsia="Arial" w:hAnsi="Arial"/>
          <w:color w:val="000000"/>
          <w:sz w:val="20"/>
          <w:szCs w:val="20"/>
        </w:rPr>
        <w:t>23</w:t>
      </w:r>
    </w:p>
    <w:p w14:paraId="18D339C2" w14:textId="1FE39800" w:rsidR="00360AC1" w:rsidRDefault="00E25DD0">
      <w:pPr>
        <w:spacing w:before="385" w:line="458" w:lineRule="exact"/>
        <w:textAlignment w:val="baseline"/>
        <w:rPr>
          <w:rFonts w:ascii="Arial" w:eastAsia="Arial" w:hAnsi="Arial"/>
          <w:b/>
          <w:i/>
          <w:color w:val="000000"/>
          <w:sz w:val="40"/>
        </w:rPr>
      </w:pPr>
      <w:r>
        <w:rPr>
          <w:rFonts w:ascii="Arial" w:eastAsia="Arial" w:hAnsi="Arial"/>
          <w:b/>
          <w:i/>
          <w:color w:val="000000"/>
          <w:sz w:val="40"/>
        </w:rPr>
        <w:t>STCP27-01 Issue 00</w:t>
      </w:r>
      <w:r w:rsidR="001B7174">
        <w:rPr>
          <w:rFonts w:ascii="Arial" w:eastAsia="Arial" w:hAnsi="Arial"/>
          <w:b/>
          <w:i/>
          <w:color w:val="000000"/>
          <w:sz w:val="40"/>
        </w:rPr>
        <w:t>3</w:t>
      </w:r>
      <w:r>
        <w:rPr>
          <w:rFonts w:ascii="Arial" w:eastAsia="Arial" w:hAnsi="Arial"/>
          <w:b/>
          <w:i/>
          <w:color w:val="000000"/>
          <w:sz w:val="40"/>
        </w:rPr>
        <w:t xml:space="preserve"> System Performance</w:t>
      </w:r>
    </w:p>
    <w:p w14:paraId="7A5B861D" w14:textId="77777777" w:rsidR="00360AC1" w:rsidRDefault="00E25DD0">
      <w:pPr>
        <w:spacing w:before="3" w:line="458" w:lineRule="exact"/>
        <w:textAlignment w:val="baseline"/>
        <w:rPr>
          <w:rFonts w:ascii="Arial" w:eastAsia="Arial" w:hAnsi="Arial"/>
          <w:b/>
          <w:i/>
          <w:color w:val="000000"/>
          <w:sz w:val="40"/>
        </w:rPr>
      </w:pPr>
      <w:r>
        <w:rPr>
          <w:rFonts w:ascii="Arial" w:eastAsia="Arial" w:hAnsi="Arial"/>
          <w:b/>
          <w:i/>
          <w:color w:val="000000"/>
          <w:sz w:val="40"/>
        </w:rPr>
        <w:t>Monitoring Requirements</w:t>
      </w:r>
    </w:p>
    <w:p w14:paraId="2435010C" w14:textId="77777777" w:rsidR="00360AC1" w:rsidRDefault="00E25DD0">
      <w:pPr>
        <w:spacing w:before="445" w:after="365" w:line="276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STC Procedure Document Authorisation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126"/>
        <w:gridCol w:w="2554"/>
        <w:gridCol w:w="1282"/>
      </w:tblGrid>
      <w:tr w:rsidR="00360AC1" w14:paraId="6D20F874" w14:textId="77777777">
        <w:trPr>
          <w:trHeight w:hRule="exact" w:val="715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5DC3D" w14:textId="77777777" w:rsidR="00360AC1" w:rsidRDefault="00E25DD0">
            <w:pPr>
              <w:spacing w:before="132" w:after="343" w:line="235" w:lineRule="exact"/>
              <w:ind w:right="76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Company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8ED072" w14:textId="77777777" w:rsidR="00360AC1" w:rsidRDefault="00E25DD0">
            <w:pPr>
              <w:spacing w:before="137" w:after="113" w:line="230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 xml:space="preserve">Name of Party </w:t>
            </w:r>
            <w:r>
              <w:rPr>
                <w:rFonts w:ascii="Arial" w:eastAsia="Arial" w:hAnsi="Arial"/>
                <w:b/>
                <w:color w:val="000000"/>
                <w:sz w:val="20"/>
              </w:rPr>
              <w:br/>
              <w:t>Representative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F9FC5" w14:textId="77777777" w:rsidR="00360AC1" w:rsidRDefault="00E25DD0">
            <w:pPr>
              <w:spacing w:before="132" w:after="343" w:line="23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Signature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13A27" w14:textId="77777777" w:rsidR="00360AC1" w:rsidRDefault="00E25DD0">
            <w:pPr>
              <w:spacing w:before="132" w:after="343" w:line="235" w:lineRule="exact"/>
              <w:jc w:val="center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Date</w:t>
            </w:r>
          </w:p>
        </w:tc>
      </w:tr>
      <w:tr w:rsidR="00360AC1" w14:paraId="3C1652D6" w14:textId="77777777">
        <w:trPr>
          <w:trHeight w:hRule="exact" w:val="94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877F2" w14:textId="77777777" w:rsidR="00360AC1" w:rsidRDefault="00E25DD0">
            <w:pPr>
              <w:spacing w:line="235" w:lineRule="exact"/>
              <w:ind w:left="14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National Grid</w:t>
            </w:r>
          </w:p>
          <w:p w14:paraId="054E57DC" w14:textId="77777777" w:rsidR="00360AC1" w:rsidRDefault="00E25DD0">
            <w:pPr>
              <w:spacing w:before="119" w:after="103" w:line="231" w:lineRule="exact"/>
              <w:ind w:left="14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Electricity Transmission (NGET)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D3757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0C2B9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AFCF0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75CFAD35" w14:textId="77777777">
        <w:trPr>
          <w:trHeight w:hRule="exact" w:val="638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4B8CE" w14:textId="77777777" w:rsidR="00360AC1" w:rsidRDefault="00E25DD0">
            <w:pPr>
              <w:spacing w:before="151" w:after="237" w:line="235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SP Transmission Ltd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2813D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4E929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1A83A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36918D8E" w14:textId="77777777">
        <w:trPr>
          <w:trHeight w:hRule="exact" w:val="711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34B913" w14:textId="77777777" w:rsidR="00360AC1" w:rsidRDefault="00E25DD0">
            <w:pPr>
              <w:spacing w:after="107" w:line="299" w:lineRule="exact"/>
              <w:ind w:left="108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Scottish Hydro-Electric Transmission Plc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CDA40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DCCFA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D52E3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1636BFC5" w14:textId="77777777">
        <w:trPr>
          <w:trHeight w:hRule="exact" w:val="643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0582E" w14:textId="77777777" w:rsidR="00360AC1" w:rsidRDefault="00E25DD0">
            <w:pPr>
              <w:spacing w:before="41" w:after="141" w:line="230" w:lineRule="exact"/>
              <w:ind w:left="108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Offshore Transmission Owners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39D27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609CBC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9C1A6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17A4C374" w14:textId="77777777" w:rsidTr="00E31F6E"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7A076" w14:textId="369E474E" w:rsidR="00360AC1" w:rsidRDefault="00E31F6E">
            <w:pPr>
              <w:spacing w:after="117" w:line="230" w:lineRule="exact"/>
              <w:ind w:left="108" w:right="32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The Company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3BC0A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19810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35BC8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F069DB" w14:paraId="250BAD58" w14:textId="77777777" w:rsidTr="00E31F6E">
        <w:trPr>
          <w:ins w:id="0" w:author="Steve Baker [NESO]" w:date="2025-10-16T12:08:00Z" w16du:dateUtc="2025-10-16T11:08:00Z"/>
        </w:trPr>
        <w:tc>
          <w:tcPr>
            <w:tcW w:w="25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1995CB" w14:textId="5F54563C" w:rsidR="00F069DB" w:rsidRDefault="003F30D6">
            <w:pPr>
              <w:spacing w:after="117" w:line="230" w:lineRule="exact"/>
              <w:ind w:left="108" w:right="324"/>
              <w:textAlignment w:val="baseline"/>
              <w:rPr>
                <w:ins w:id="1" w:author="Steve Baker [NESO]" w:date="2025-10-16T12:08:00Z" w16du:dateUtc="2025-10-16T11:08:00Z"/>
                <w:rFonts w:ascii="Arial" w:eastAsia="Arial" w:hAnsi="Arial"/>
                <w:color w:val="000000"/>
                <w:sz w:val="20"/>
              </w:rPr>
            </w:pPr>
            <w:ins w:id="2" w:author="Steve Baker [NESO]" w:date="2025-10-16T12:08:00Z" w16du:dateUtc="2025-10-16T11:08:00Z">
              <w:r>
                <w:rPr>
                  <w:rStyle w:val="normaltextrun"/>
                  <w:rFonts w:ascii="Arial" w:hAnsi="Arial" w:cs="Arial"/>
                  <w:color w:val="D13438"/>
                  <w:sz w:val="20"/>
                  <w:szCs w:val="20"/>
                  <w:u w:val="single"/>
                  <w:shd w:val="clear" w:color="auto" w:fill="FFFFFF"/>
                </w:rPr>
                <w:t>Competitively Appointed Transmission Owners</w:t>
              </w:r>
            </w:ins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466E3" w14:textId="77777777" w:rsidR="00F069DB" w:rsidRDefault="00F069DB">
            <w:pPr>
              <w:textAlignment w:val="baseline"/>
              <w:rPr>
                <w:ins w:id="3" w:author="Steve Baker [NESO]" w:date="2025-10-16T12:08:00Z" w16du:dateUtc="2025-10-16T11:08:00Z"/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3BD9A6" w14:textId="77777777" w:rsidR="00F069DB" w:rsidRDefault="00F069DB">
            <w:pPr>
              <w:textAlignment w:val="baseline"/>
              <w:rPr>
                <w:ins w:id="4" w:author="Steve Baker [NESO]" w:date="2025-10-16T12:08:00Z" w16du:dateUtc="2025-10-16T11:08:00Z"/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97E36" w14:textId="77777777" w:rsidR="00F069DB" w:rsidRDefault="00F069DB">
            <w:pPr>
              <w:textAlignment w:val="baseline"/>
              <w:rPr>
                <w:ins w:id="5" w:author="Steve Baker [NESO]" w:date="2025-10-16T12:08:00Z" w16du:dateUtc="2025-10-16T11:08:00Z"/>
                <w:rFonts w:ascii="Arial" w:eastAsia="Arial" w:hAnsi="Arial"/>
                <w:color w:val="000000"/>
                <w:sz w:val="24"/>
              </w:rPr>
            </w:pPr>
          </w:p>
        </w:tc>
      </w:tr>
    </w:tbl>
    <w:p w14:paraId="26EAEAAC" w14:textId="77777777" w:rsidR="00360AC1" w:rsidRDefault="00360AC1">
      <w:pPr>
        <w:spacing w:after="776" w:line="20" w:lineRule="exact"/>
      </w:pPr>
    </w:p>
    <w:p w14:paraId="1D397E6F" w14:textId="77777777" w:rsidR="00360AC1" w:rsidRDefault="00E25DD0">
      <w:pPr>
        <w:spacing w:before="2" w:after="491" w:line="276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>STC Procedure Change Control History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997"/>
        <w:gridCol w:w="6787"/>
      </w:tblGrid>
      <w:tr w:rsidR="00360AC1" w14:paraId="019E3FB7" w14:textId="77777777">
        <w:trPr>
          <w:trHeight w:hRule="exact" w:val="365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B439C6" w14:textId="77777777" w:rsidR="00360AC1" w:rsidRDefault="00E25DD0">
            <w:pPr>
              <w:spacing w:after="108" w:line="235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Issue 1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19256A" w14:textId="77777777" w:rsidR="00360AC1" w:rsidRDefault="00E25DD0" w:rsidP="00E31F6E">
            <w:pPr>
              <w:spacing w:after="108" w:line="235" w:lineRule="exact"/>
              <w:ind w:right="893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22/02/2019</w:t>
            </w:r>
          </w:p>
        </w:tc>
        <w:tc>
          <w:tcPr>
            <w:tcW w:w="6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D2E18" w14:textId="77777777" w:rsidR="00360AC1" w:rsidRDefault="00E25DD0" w:rsidP="00E31F6E">
            <w:pPr>
              <w:spacing w:after="108" w:line="235" w:lineRule="exact"/>
              <w:ind w:left="12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Introducing a new STCP</w:t>
            </w:r>
          </w:p>
        </w:tc>
      </w:tr>
      <w:tr w:rsidR="00360AC1" w14:paraId="5802259C" w14:textId="77777777">
        <w:trPr>
          <w:trHeight w:hRule="exact" w:val="360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FEFFA9" w14:textId="77777777" w:rsidR="00360AC1" w:rsidRDefault="00E25DD0">
            <w:pPr>
              <w:spacing w:after="108" w:line="235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Issue 2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2C85F" w14:textId="77777777" w:rsidR="00360AC1" w:rsidRDefault="00E25DD0" w:rsidP="00E31F6E">
            <w:pPr>
              <w:spacing w:after="108" w:line="235" w:lineRule="exact"/>
              <w:ind w:right="893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01/04/2019</w:t>
            </w:r>
          </w:p>
        </w:tc>
        <w:tc>
          <w:tcPr>
            <w:tcW w:w="6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D988E" w14:textId="77777777" w:rsidR="00360AC1" w:rsidRDefault="00E25DD0" w:rsidP="00E31F6E">
            <w:pPr>
              <w:spacing w:after="108" w:line="235" w:lineRule="exact"/>
              <w:ind w:left="12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Incorporating National Grid Legal Separation changes</w:t>
            </w:r>
          </w:p>
        </w:tc>
      </w:tr>
      <w:tr w:rsidR="00E31F6E" w14:paraId="5807A0F8" w14:textId="77777777" w:rsidTr="00E31F6E"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69C5B2" w14:textId="2E726088" w:rsidR="00E31F6E" w:rsidRPr="00E31F6E" w:rsidRDefault="00E31F6E" w:rsidP="00E31F6E">
            <w:pPr>
              <w:spacing w:after="108" w:line="235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 w:rsidRPr="00E31F6E">
              <w:rPr>
                <w:rFonts w:ascii="Arial" w:eastAsia="Arial" w:hAnsi="Arial"/>
                <w:color w:val="000000"/>
                <w:sz w:val="20"/>
              </w:rPr>
              <w:t>Issue 3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2351A" w14:textId="49C5E1FD" w:rsidR="00E31F6E" w:rsidRPr="00E31F6E" w:rsidRDefault="0006688F" w:rsidP="00E31F6E">
            <w:pPr>
              <w:spacing w:after="108" w:line="235" w:lineRule="exact"/>
              <w:ind w:right="893"/>
              <w:jc w:val="right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25</w:t>
            </w:r>
            <w:r w:rsidR="002D6BF7">
              <w:rPr>
                <w:rFonts w:ascii="Arial" w:eastAsia="Arial" w:hAnsi="Arial"/>
                <w:color w:val="000000"/>
                <w:sz w:val="20"/>
              </w:rPr>
              <w:t>/04</w:t>
            </w:r>
            <w:r w:rsidR="00E31F6E" w:rsidRPr="00E31F6E">
              <w:rPr>
                <w:rFonts w:ascii="Arial" w:eastAsia="Arial" w:hAnsi="Arial"/>
                <w:color w:val="000000"/>
                <w:sz w:val="20"/>
              </w:rPr>
              <w:t>/2023</w:t>
            </w:r>
          </w:p>
        </w:tc>
        <w:tc>
          <w:tcPr>
            <w:tcW w:w="6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BEE74" w14:textId="26676153" w:rsidR="00E31F6E" w:rsidRPr="00E31F6E" w:rsidRDefault="00E31F6E" w:rsidP="00E31F6E">
            <w:pPr>
              <w:spacing w:after="108" w:line="235" w:lineRule="exact"/>
              <w:ind w:left="124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 w:rsidRPr="00E31F6E">
              <w:rPr>
                <w:rFonts w:ascii="Arial" w:eastAsia="Arial" w:hAnsi="Arial"/>
                <w:color w:val="000000"/>
                <w:sz w:val="20"/>
              </w:rPr>
              <w:t>Issue 003 incorporating use of ‘The Company’ definition as made in the STC</w:t>
            </w:r>
            <w:r w:rsidR="0006688F">
              <w:rPr>
                <w:rFonts w:ascii="Arial" w:eastAsia="Arial" w:hAnsi="Arial"/>
                <w:color w:val="000000"/>
                <w:sz w:val="20"/>
              </w:rPr>
              <w:t xml:space="preserve">  PM0130</w:t>
            </w:r>
          </w:p>
        </w:tc>
      </w:tr>
    </w:tbl>
    <w:p w14:paraId="37B73937" w14:textId="77777777" w:rsidR="00360AC1" w:rsidRDefault="00360AC1">
      <w:pPr>
        <w:sectPr w:rsidR="00360AC1">
          <w:headerReference w:type="default" r:id="rId11"/>
          <w:footerReference w:type="default" r:id="rId12"/>
          <w:pgSz w:w="11909" w:h="16838"/>
          <w:pgMar w:top="720" w:right="346" w:bottom="673" w:left="1786" w:header="720" w:footer="720" w:gutter="0"/>
          <w:cols w:space="720"/>
        </w:sectPr>
      </w:pPr>
    </w:p>
    <w:p w14:paraId="0B1AB4C5" w14:textId="3CE8FA4B" w:rsidR="00360AC1" w:rsidRDefault="00E25DD0">
      <w:pPr>
        <w:spacing w:line="293" w:lineRule="exact"/>
        <w:ind w:right="3024"/>
        <w:textAlignment w:val="baseline"/>
        <w:rPr>
          <w:rFonts w:ascii="Arial" w:eastAsia="Arial" w:hAnsi="Arial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1" locked="0" layoutInCell="1" allowOverlap="1" wp14:anchorId="63AC6328" wp14:editId="447DDCFB">
                <wp:simplePos x="0" y="0"/>
                <wp:positionH relativeFrom="page">
                  <wp:posOffset>3561080</wp:posOffset>
                </wp:positionH>
                <wp:positionV relativeFrom="page">
                  <wp:posOffset>10013315</wp:posOffset>
                </wp:positionV>
                <wp:extent cx="436880" cy="14732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55141" w14:textId="77777777" w:rsidR="00360AC1" w:rsidRDefault="00E25DD0">
                            <w:pPr>
                              <w:spacing w:before="1" w:line="22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10"/>
                                <w:sz w:val="20"/>
                              </w:rPr>
                              <w:t>2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C6328" id="Text Box 5" o:spid="_x0000_s1027" type="#_x0000_t202" style="position:absolute;margin-left:280.4pt;margin-top:788.45pt;width:34.4pt;height:11.6pt;z-index:-251658239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" filled="f" stroked="f">
                <v:textbox inset="0,0,0,0">
                  <w:txbxContent>
                    <w:p w14:paraId="2AF55141" w14:textId="77777777" w:rsidR="00360AC1" w:rsidRDefault="00E25DD0">
                      <w:pPr>
                        <w:spacing w:before="1" w:line="22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10"/>
                          <w:sz w:val="20"/>
                        </w:rPr>
                        <w:t>2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0"/>
        </w:rPr>
        <w:t>STCP27-01 System Performance Monitoring Requirements Issue 00</w:t>
      </w:r>
      <w:r w:rsidR="00C850F6">
        <w:rPr>
          <w:rFonts w:ascii="Arial" w:eastAsia="Arial" w:hAnsi="Arial"/>
          <w:color w:val="000000"/>
          <w:sz w:val="20"/>
        </w:rPr>
        <w:t>3</w:t>
      </w:r>
      <w:r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</w:rPr>
        <w:t xml:space="preserve">– </w:t>
      </w:r>
      <w:r w:rsidR="00C850F6">
        <w:rPr>
          <w:rFonts w:ascii="Arial" w:eastAsia="Arial" w:hAnsi="Arial"/>
          <w:color w:val="000000"/>
          <w:sz w:val="20"/>
        </w:rPr>
        <w:t>25</w:t>
      </w:r>
      <w:r>
        <w:rPr>
          <w:rFonts w:ascii="Arial" w:eastAsia="Arial" w:hAnsi="Arial"/>
          <w:color w:val="000000"/>
          <w:sz w:val="20"/>
        </w:rPr>
        <w:t xml:space="preserve"> April 20</w:t>
      </w:r>
      <w:r w:rsidR="00C850F6">
        <w:rPr>
          <w:rFonts w:ascii="Arial" w:eastAsia="Arial" w:hAnsi="Arial"/>
          <w:color w:val="000000"/>
          <w:sz w:val="20"/>
        </w:rPr>
        <w:t>23</w:t>
      </w:r>
    </w:p>
    <w:p w14:paraId="1A95AF7A" w14:textId="77777777" w:rsidR="00360AC1" w:rsidRDefault="00E25DD0">
      <w:pPr>
        <w:tabs>
          <w:tab w:val="left" w:pos="864"/>
        </w:tabs>
        <w:spacing w:before="136" w:line="321" w:lineRule="exact"/>
        <w:textAlignment w:val="baseline"/>
        <w:rPr>
          <w:rFonts w:ascii="Arial" w:eastAsia="Arial" w:hAnsi="Arial"/>
          <w:b/>
          <w:color w:val="000000"/>
          <w:spacing w:val="-3"/>
          <w:sz w:val="28"/>
        </w:rPr>
      </w:pPr>
      <w:r>
        <w:rPr>
          <w:rFonts w:ascii="Arial" w:eastAsia="Arial" w:hAnsi="Arial"/>
          <w:b/>
          <w:color w:val="000000"/>
          <w:spacing w:val="-3"/>
          <w:sz w:val="28"/>
        </w:rPr>
        <w:t>1</w:t>
      </w:r>
      <w:r>
        <w:rPr>
          <w:rFonts w:ascii="Arial" w:eastAsia="Arial" w:hAnsi="Arial"/>
          <w:b/>
          <w:color w:val="000000"/>
          <w:spacing w:val="-3"/>
          <w:sz w:val="28"/>
        </w:rPr>
        <w:tab/>
        <w:t>Introduction</w:t>
      </w:r>
    </w:p>
    <w:p w14:paraId="7B79A0DA" w14:textId="77777777" w:rsidR="00360AC1" w:rsidRDefault="00E25DD0" w:rsidP="00625E74">
      <w:pPr>
        <w:tabs>
          <w:tab w:val="left" w:pos="1512"/>
        </w:tabs>
        <w:spacing w:before="123" w:line="276" w:lineRule="exact"/>
        <w:ind w:left="720" w:hanging="720"/>
        <w:textAlignment w:val="baseline"/>
        <w:rPr>
          <w:rFonts w:ascii="Arial" w:eastAsia="Arial" w:hAnsi="Arial"/>
          <w:i/>
          <w:color w:val="000000"/>
          <w:sz w:val="24"/>
        </w:rPr>
      </w:pPr>
      <w:r>
        <w:rPr>
          <w:rFonts w:ascii="Arial" w:eastAsia="Arial" w:hAnsi="Arial"/>
          <w:i/>
          <w:color w:val="000000"/>
          <w:sz w:val="24"/>
        </w:rPr>
        <w:t>1.1</w:t>
      </w:r>
      <w:r>
        <w:rPr>
          <w:rFonts w:ascii="Arial" w:eastAsia="Arial" w:hAnsi="Arial"/>
          <w:i/>
          <w:color w:val="000000"/>
          <w:sz w:val="24"/>
        </w:rPr>
        <w:tab/>
      </w:r>
      <w:r>
        <w:rPr>
          <w:rFonts w:ascii="Arial" w:eastAsia="Arial" w:hAnsi="Arial"/>
          <w:b/>
          <w:i/>
          <w:color w:val="000000"/>
          <w:sz w:val="24"/>
        </w:rPr>
        <w:t>Scope</w:t>
      </w:r>
    </w:p>
    <w:p w14:paraId="041CBA9E" w14:textId="17BDD4EB" w:rsidR="00360AC1" w:rsidRDefault="00E25DD0">
      <w:pPr>
        <w:spacing w:before="122" w:line="229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1.1.1 The provision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system performance data is essential for the effective and secure operation of the National Electricity Transmission System. This document defines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to be provided to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by the TOs for the purposes of system performance monitoring both for Real-Time Interrogation and Post-Event analysis.</w:t>
      </w:r>
    </w:p>
    <w:p w14:paraId="5D2FF6C5" w14:textId="689E010D" w:rsidR="00360AC1" w:rsidRDefault="00E25DD0" w:rsidP="00A05749">
      <w:pPr>
        <w:spacing w:before="121" w:line="230" w:lineRule="exact"/>
        <w:ind w:left="709" w:right="432" w:hanging="709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1.1.2 This procedure applies to </w:t>
      </w:r>
      <w:r w:rsidR="00E31F6E">
        <w:rPr>
          <w:rFonts w:ascii="Arial" w:eastAsia="Arial" w:hAnsi="Arial"/>
          <w:color w:val="000000"/>
          <w:sz w:val="20"/>
        </w:rPr>
        <w:t>The Company</w:t>
      </w:r>
      <w:r w:rsidR="00E31F6E" w:rsidRPr="00E31F6E">
        <w:rPr>
          <w:rFonts w:ascii="Arial" w:eastAsia="Arial" w:hAnsi="Arial"/>
          <w:color w:val="000000"/>
          <w:sz w:val="20"/>
        </w:rPr>
        <w:t>, as defined in the STC and meaning the licence holder with system operator responsibilities,</w:t>
      </w:r>
      <w:r>
        <w:rPr>
          <w:rFonts w:ascii="Arial" w:eastAsia="Arial" w:hAnsi="Arial"/>
          <w:color w:val="000000"/>
          <w:sz w:val="20"/>
        </w:rPr>
        <w:t xml:space="preserve"> and each TO for the provision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Data.</w:t>
      </w:r>
    </w:p>
    <w:p w14:paraId="141AC653" w14:textId="77777777" w:rsidR="00360AC1" w:rsidRDefault="00E25DD0">
      <w:pPr>
        <w:spacing w:before="119" w:line="231" w:lineRule="exact"/>
        <w:textAlignment w:val="baseline"/>
        <w:rPr>
          <w:rFonts w:ascii="Arial" w:eastAsia="Arial" w:hAnsi="Arial"/>
          <w:color w:val="000000"/>
          <w:spacing w:val="3"/>
          <w:sz w:val="20"/>
        </w:rPr>
      </w:pPr>
      <w:r>
        <w:rPr>
          <w:rFonts w:ascii="Arial" w:eastAsia="Arial" w:hAnsi="Arial"/>
          <w:color w:val="000000"/>
          <w:spacing w:val="3"/>
          <w:sz w:val="20"/>
        </w:rPr>
        <w:t>1.1.3 For the purposes of this document, the TOs are:</w:t>
      </w:r>
    </w:p>
    <w:p w14:paraId="62372110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14" w:line="251" w:lineRule="exact"/>
        <w:ind w:left="1152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TO in England and Wales (NGET)</w:t>
      </w:r>
    </w:p>
    <w:p w14:paraId="77FC4484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14" w:line="251" w:lineRule="exact"/>
        <w:ind w:left="1152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SPT; and</w:t>
      </w:r>
    </w:p>
    <w:p w14:paraId="23DD76C3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14" w:line="251" w:lineRule="exact"/>
        <w:ind w:left="1152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SHET; and</w:t>
      </w:r>
    </w:p>
    <w:p w14:paraId="0221E598" w14:textId="5C6AE806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30" w:line="230" w:lineRule="exact"/>
        <w:ind w:left="1512" w:right="72" w:hanging="360"/>
        <w:textAlignment w:val="baseline"/>
        <w:rPr>
          <w:ins w:id="6" w:author="Steve Baker [NESO]" w:date="2025-10-16T12:09:00Z" w16du:dateUtc="2025-10-16T11:09:00Z"/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Offshore Transmission </w:t>
      </w:r>
      <w:proofErr w:type="spellStart"/>
      <w:r>
        <w:rPr>
          <w:rFonts w:ascii="Arial" w:eastAsia="Arial" w:hAnsi="Arial"/>
          <w:color w:val="000000"/>
          <w:sz w:val="20"/>
        </w:rPr>
        <w:t>Licence</w:t>
      </w:r>
      <w:proofErr w:type="spellEnd"/>
      <w:r>
        <w:rPr>
          <w:rFonts w:ascii="Arial" w:eastAsia="Arial" w:hAnsi="Arial"/>
          <w:color w:val="000000"/>
          <w:sz w:val="20"/>
        </w:rPr>
        <w:t xml:space="preserve"> </w:t>
      </w:r>
      <w:del w:id="7" w:author="Steve Baker [NESO]" w:date="2025-10-16T12:10:00Z" w16du:dateUtc="2025-10-16T11:10:00Z">
        <w:r w:rsidDel="00B239D2">
          <w:rPr>
            <w:rFonts w:ascii="Arial" w:eastAsia="Arial" w:hAnsi="Arial"/>
            <w:color w:val="000000"/>
            <w:sz w:val="20"/>
          </w:rPr>
          <w:delText xml:space="preserve">Holders </w:delText>
        </w:r>
      </w:del>
      <w:ins w:id="8" w:author="Steve Baker [NESO]" w:date="2025-10-16T12:10:00Z" w16du:dateUtc="2025-10-16T11:10:00Z">
        <w:r w:rsidR="00B239D2">
          <w:rPr>
            <w:rFonts w:ascii="Arial" w:eastAsia="Arial" w:hAnsi="Arial"/>
            <w:color w:val="000000"/>
            <w:sz w:val="20"/>
          </w:rPr>
          <w:t xml:space="preserve">holders </w:t>
        </w:r>
      </w:ins>
      <w:r>
        <w:rPr>
          <w:rFonts w:ascii="Arial" w:eastAsia="Arial" w:hAnsi="Arial"/>
          <w:color w:val="000000"/>
          <w:sz w:val="20"/>
        </w:rPr>
        <w:t>as appointed by Ofgem that are not radially connected.</w:t>
      </w:r>
    </w:p>
    <w:p w14:paraId="44F235A5" w14:textId="31D72D3E" w:rsidR="00305537" w:rsidRDefault="00305537">
      <w:pPr>
        <w:numPr>
          <w:ilvl w:val="0"/>
          <w:numId w:val="1"/>
        </w:numPr>
        <w:tabs>
          <w:tab w:val="clear" w:pos="360"/>
          <w:tab w:val="left" w:pos="1512"/>
        </w:tabs>
        <w:spacing w:before="130" w:line="230" w:lineRule="exact"/>
        <w:ind w:left="1512" w:right="72" w:hanging="360"/>
        <w:textAlignment w:val="baseline"/>
        <w:rPr>
          <w:rFonts w:ascii="Arial" w:eastAsia="Arial" w:hAnsi="Arial"/>
          <w:color w:val="000000"/>
          <w:sz w:val="20"/>
        </w:rPr>
      </w:pPr>
      <w:ins w:id="9" w:author="Steve Baker [NESO]" w:date="2025-10-16T12:09:00Z">
        <w:r w:rsidRPr="00305537">
          <w:rPr>
            <w:rFonts w:ascii="Arial" w:eastAsia="Arial" w:hAnsi="Arial"/>
            <w:color w:val="000000"/>
            <w:sz w:val="20"/>
            <w:u w:val="single"/>
          </w:rPr>
          <w:t>All Competitively Appointed Transmission License holders as appointed by Ofgem.</w:t>
        </w:r>
      </w:ins>
    </w:p>
    <w:p w14:paraId="6971A805" w14:textId="77777777" w:rsidR="00360AC1" w:rsidRDefault="00E25DD0">
      <w:pPr>
        <w:spacing w:before="121" w:line="230" w:lineRule="exact"/>
        <w:ind w:left="720" w:right="144"/>
        <w:jc w:val="both"/>
        <w:textAlignment w:val="baseline"/>
        <w:rPr>
          <w:rFonts w:ascii="Arial" w:eastAsia="Arial" w:hAnsi="Arial"/>
          <w:color w:val="000000"/>
          <w:sz w:val="20"/>
        </w:rPr>
      </w:pPr>
      <w:proofErr w:type="gramStart"/>
      <w:r>
        <w:rPr>
          <w:rFonts w:ascii="Arial" w:eastAsia="Arial" w:hAnsi="Arial"/>
          <w:color w:val="000000"/>
          <w:sz w:val="20"/>
        </w:rPr>
        <w:t>In the event that</w:t>
      </w:r>
      <w:proofErr w:type="gramEnd"/>
      <w:r>
        <w:rPr>
          <w:rFonts w:ascii="Arial" w:eastAsia="Arial" w:hAnsi="Arial"/>
          <w:color w:val="000000"/>
          <w:sz w:val="20"/>
        </w:rPr>
        <w:t xml:space="preserve"> specific conditions or exceptions are made in the document relating to an Onshore TO or Offshore TO these will be prefixed appropriately.</w:t>
      </w:r>
    </w:p>
    <w:p w14:paraId="4847C3AD" w14:textId="77777777" w:rsidR="00360AC1" w:rsidRDefault="00E25DD0" w:rsidP="00625E74">
      <w:pPr>
        <w:spacing w:before="1169" w:line="276" w:lineRule="exact"/>
        <w:ind w:left="720" w:hanging="720"/>
        <w:textAlignment w:val="baseline"/>
        <w:rPr>
          <w:rFonts w:ascii="Arial" w:eastAsia="Arial" w:hAnsi="Arial"/>
          <w:i/>
          <w:color w:val="000000"/>
          <w:spacing w:val="27"/>
          <w:sz w:val="24"/>
        </w:rPr>
      </w:pPr>
      <w:r>
        <w:rPr>
          <w:rFonts w:ascii="Arial" w:eastAsia="Arial" w:hAnsi="Arial"/>
          <w:i/>
          <w:color w:val="000000"/>
          <w:spacing w:val="27"/>
          <w:sz w:val="24"/>
        </w:rPr>
        <w:t xml:space="preserve">1.2 </w:t>
      </w:r>
      <w:r>
        <w:rPr>
          <w:rFonts w:ascii="Arial" w:eastAsia="Arial" w:hAnsi="Arial"/>
          <w:b/>
          <w:i/>
          <w:color w:val="000000"/>
          <w:spacing w:val="27"/>
          <w:sz w:val="24"/>
        </w:rPr>
        <w:t>Objectives</w:t>
      </w:r>
    </w:p>
    <w:p w14:paraId="042A97FF" w14:textId="77777777" w:rsidR="00360AC1" w:rsidRDefault="00E25DD0">
      <w:pPr>
        <w:spacing w:before="119" w:line="231" w:lineRule="exact"/>
        <w:textAlignment w:val="baseline"/>
        <w:rPr>
          <w:rFonts w:ascii="Arial" w:eastAsia="Arial" w:hAnsi="Arial"/>
          <w:color w:val="000000"/>
          <w:spacing w:val="3"/>
          <w:sz w:val="20"/>
        </w:rPr>
      </w:pPr>
      <w:r>
        <w:rPr>
          <w:rFonts w:ascii="Arial" w:eastAsia="Arial" w:hAnsi="Arial"/>
          <w:color w:val="000000"/>
          <w:spacing w:val="3"/>
          <w:sz w:val="20"/>
        </w:rPr>
        <w:t>1.2.1 The objective of this document is to provide for:</w:t>
      </w:r>
    </w:p>
    <w:p w14:paraId="7115C46F" w14:textId="109B4D15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39" w:line="228" w:lineRule="exact"/>
        <w:ind w:left="1512" w:right="144" w:hanging="360"/>
        <w:textAlignment w:val="baseline"/>
        <w:rPr>
          <w:rFonts w:ascii="Arial" w:eastAsia="Arial" w:hAnsi="Arial"/>
          <w:color w:val="000000"/>
          <w:spacing w:val="-1"/>
          <w:sz w:val="20"/>
        </w:rPr>
      </w:pPr>
      <w:r>
        <w:rPr>
          <w:rFonts w:ascii="Arial" w:eastAsia="Arial" w:hAnsi="Arial"/>
          <w:color w:val="000000"/>
          <w:spacing w:val="-1"/>
          <w:sz w:val="20"/>
        </w:rPr>
        <w:t xml:space="preserve">the provision of the </w:t>
      </w:r>
      <w:proofErr w:type="spellStart"/>
      <w:r>
        <w:rPr>
          <w:rFonts w:ascii="Arial" w:eastAsia="Arial" w:hAnsi="Arial"/>
          <w:color w:val="000000"/>
          <w:spacing w:val="-1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pacing w:val="-1"/>
          <w:sz w:val="20"/>
        </w:rPr>
        <w:t xml:space="preserve"> Data described in Appendix B to </w:t>
      </w:r>
      <w:r w:rsidR="00E31F6E">
        <w:rPr>
          <w:rFonts w:ascii="Arial" w:eastAsia="Arial" w:hAnsi="Arial"/>
          <w:color w:val="000000"/>
          <w:spacing w:val="-1"/>
          <w:sz w:val="20"/>
        </w:rPr>
        <w:t>The Company</w:t>
      </w:r>
      <w:r>
        <w:rPr>
          <w:rFonts w:ascii="Arial" w:eastAsia="Arial" w:hAnsi="Arial"/>
          <w:color w:val="000000"/>
          <w:spacing w:val="-1"/>
          <w:sz w:val="20"/>
        </w:rPr>
        <w:t xml:space="preserve"> by each TO for the purposes of real-time system performance monitoring and post-Event system performance monitoring (in addition to the requirements for Post Event Analysis and Reporting set out in STCP 03-1</w:t>
      </w:r>
      <w:proofErr w:type="gramStart"/>
      <w:r>
        <w:rPr>
          <w:rFonts w:ascii="Arial" w:eastAsia="Arial" w:hAnsi="Arial"/>
          <w:color w:val="000000"/>
          <w:spacing w:val="-1"/>
          <w:sz w:val="20"/>
        </w:rPr>
        <w:t>);</w:t>
      </w:r>
      <w:proofErr w:type="gramEnd"/>
    </w:p>
    <w:p w14:paraId="6B1DDC5E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512"/>
        </w:tabs>
        <w:spacing w:before="134" w:line="231" w:lineRule="exact"/>
        <w:ind w:left="1512" w:right="72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the installation of devices for the measurement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by the TOs; and</w:t>
      </w:r>
    </w:p>
    <w:p w14:paraId="739C00B3" w14:textId="77777777" w:rsidR="00360AC1" w:rsidRDefault="00E25DD0" w:rsidP="00625E74">
      <w:pPr>
        <w:numPr>
          <w:ilvl w:val="0"/>
          <w:numId w:val="1"/>
        </w:numPr>
        <w:tabs>
          <w:tab w:val="clear" w:pos="360"/>
          <w:tab w:val="left" w:pos="1512"/>
        </w:tabs>
        <w:spacing w:line="554" w:lineRule="exact"/>
        <w:ind w:left="0" w:firstLine="414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the requirements to ensure all data is to be securely and reliably transmitted. </w:t>
      </w:r>
      <w:r>
        <w:rPr>
          <w:rFonts w:ascii="Arial" w:eastAsia="Arial" w:hAnsi="Arial"/>
          <w:i/>
          <w:color w:val="000000"/>
          <w:sz w:val="24"/>
        </w:rPr>
        <w:t xml:space="preserve">1.3 </w:t>
      </w:r>
      <w:r>
        <w:rPr>
          <w:rFonts w:ascii="Arial" w:eastAsia="Arial" w:hAnsi="Arial"/>
          <w:b/>
          <w:i/>
          <w:color w:val="000000"/>
          <w:sz w:val="24"/>
        </w:rPr>
        <w:t>Background</w:t>
      </w:r>
    </w:p>
    <w:p w14:paraId="42D3CB4A" w14:textId="30E8CDAF" w:rsidR="00360AC1" w:rsidRDefault="00E25DD0">
      <w:pPr>
        <w:spacing w:before="91" w:line="264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1.3.1 This policy will provide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and TOs with appropriate and accurate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to monitor asset and overall system performance thus permitting secure operation, optimum </w:t>
      </w:r>
      <w:proofErr w:type="spellStart"/>
      <w:r>
        <w:rPr>
          <w:rFonts w:ascii="Arial" w:eastAsia="Arial" w:hAnsi="Arial"/>
          <w:color w:val="000000"/>
          <w:sz w:val="20"/>
        </w:rPr>
        <w:t>utilisation</w:t>
      </w:r>
      <w:proofErr w:type="spellEnd"/>
      <w:r>
        <w:rPr>
          <w:rFonts w:ascii="Arial" w:eastAsia="Arial" w:hAnsi="Arial"/>
          <w:color w:val="000000"/>
          <w:sz w:val="20"/>
        </w:rPr>
        <w:t xml:space="preserve"> of the system and the ability to clearly evidence the cause and sequencing of system Events. Continual monitoring and benchmarking of the system</w:t>
      </w:r>
      <w:r>
        <w:rPr>
          <w:rFonts w:ascii="Arial" w:eastAsia="Arial" w:hAnsi="Arial"/>
          <w:color w:val="000000"/>
        </w:rPr>
        <w:t>’</w:t>
      </w:r>
      <w:r>
        <w:rPr>
          <w:rFonts w:ascii="Arial" w:eastAsia="Arial" w:hAnsi="Arial"/>
          <w:color w:val="000000"/>
          <w:sz w:val="20"/>
        </w:rPr>
        <w:t xml:space="preserve">s performance, in line with the expected </w:t>
      </w:r>
      <w:proofErr w:type="spellStart"/>
      <w:r>
        <w:rPr>
          <w:rFonts w:ascii="Arial" w:eastAsia="Arial" w:hAnsi="Arial"/>
          <w:color w:val="000000"/>
          <w:sz w:val="20"/>
        </w:rPr>
        <w:t>behaviour</w:t>
      </w:r>
      <w:proofErr w:type="spellEnd"/>
      <w:r>
        <w:rPr>
          <w:rFonts w:ascii="Arial" w:eastAsia="Arial" w:hAnsi="Arial"/>
          <w:color w:val="000000"/>
          <w:sz w:val="20"/>
        </w:rPr>
        <w:t xml:space="preserve"> from offline models, is now essential to the secure operation of the power network. Increased visibility and understanding of emerging system conditions in real-time is also necessary.</w:t>
      </w:r>
    </w:p>
    <w:p w14:paraId="522A9DE3" w14:textId="77777777" w:rsidR="00360AC1" w:rsidRDefault="00E25DD0">
      <w:pPr>
        <w:spacing w:before="268" w:line="264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1.3.2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provided pursuant to this STCP will be used in post-Event analysis to validate the system</w:t>
      </w:r>
      <w:r>
        <w:rPr>
          <w:rFonts w:ascii="Arial" w:eastAsia="Arial" w:hAnsi="Arial"/>
          <w:color w:val="000000"/>
        </w:rPr>
        <w:t>’</w:t>
      </w:r>
      <w:r>
        <w:rPr>
          <w:rFonts w:ascii="Arial" w:eastAsia="Arial" w:hAnsi="Arial"/>
          <w:color w:val="000000"/>
          <w:sz w:val="20"/>
        </w:rPr>
        <w:t xml:space="preserve">s performance in line with the Security and Quality of Supply Standard (SQSS) </w:t>
      </w:r>
      <w:proofErr w:type="gramStart"/>
      <w:r>
        <w:rPr>
          <w:rFonts w:ascii="Arial" w:eastAsia="Arial" w:hAnsi="Arial"/>
          <w:color w:val="000000"/>
          <w:sz w:val="20"/>
        </w:rPr>
        <w:t xml:space="preserve">and in comparison </w:t>
      </w:r>
      <w:proofErr w:type="gramEnd"/>
      <w:r>
        <w:rPr>
          <w:rFonts w:ascii="Arial" w:eastAsia="Arial" w:hAnsi="Arial"/>
          <w:color w:val="000000"/>
          <w:sz w:val="20"/>
        </w:rPr>
        <w:t xml:space="preserve">with the expected system </w:t>
      </w:r>
      <w:proofErr w:type="spellStart"/>
      <w:r>
        <w:rPr>
          <w:rFonts w:ascii="Arial" w:eastAsia="Arial" w:hAnsi="Arial"/>
          <w:color w:val="000000"/>
          <w:sz w:val="20"/>
        </w:rPr>
        <w:t>behaviour</w:t>
      </w:r>
      <w:proofErr w:type="spellEnd"/>
      <w:r>
        <w:rPr>
          <w:rFonts w:ascii="Arial" w:eastAsia="Arial" w:hAnsi="Arial"/>
          <w:color w:val="000000"/>
          <w:sz w:val="20"/>
        </w:rPr>
        <w:t xml:space="preserve"> as determined by system models. In addition, the information gathered is essential in assessment of future networks as outlined in the System Operability Framework (SOF).</w:t>
      </w:r>
    </w:p>
    <w:p w14:paraId="47F7FCA9" w14:textId="77777777" w:rsidR="00360AC1" w:rsidRDefault="00360AC1">
      <w:pPr>
        <w:sectPr w:rsidR="00360AC1">
          <w:headerReference w:type="default" r:id="rId13"/>
          <w:footerReference w:type="default" r:id="rId14"/>
          <w:pgSz w:w="11909" w:h="16838"/>
          <w:pgMar w:top="720" w:right="1784" w:bottom="673" w:left="1805" w:header="720" w:footer="720" w:gutter="0"/>
          <w:cols w:space="720"/>
        </w:sectPr>
      </w:pPr>
    </w:p>
    <w:p w14:paraId="0FA4A827" w14:textId="03CE601E" w:rsidR="00360AC1" w:rsidRDefault="00E25DD0">
      <w:pPr>
        <w:spacing w:line="295" w:lineRule="exact"/>
        <w:ind w:right="3096"/>
        <w:textAlignment w:val="baseline"/>
        <w:rPr>
          <w:rFonts w:ascii="Arial" w:eastAsia="Arial" w:hAnsi="Arial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2" behindDoc="1" locked="0" layoutInCell="1" allowOverlap="1" wp14:anchorId="6764E699" wp14:editId="7485B81D">
                <wp:simplePos x="0" y="0"/>
                <wp:positionH relativeFrom="page">
                  <wp:posOffset>3561080</wp:posOffset>
                </wp:positionH>
                <wp:positionV relativeFrom="page">
                  <wp:posOffset>10013315</wp:posOffset>
                </wp:positionV>
                <wp:extent cx="436880" cy="14859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770D0" w14:textId="77777777" w:rsidR="00360AC1" w:rsidRDefault="00E25DD0">
                            <w:pPr>
                              <w:spacing w:before="1" w:line="22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9"/>
                                <w:sz w:val="20"/>
                              </w:rPr>
                              <w:t>3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4E699" id="Text Box 4" o:spid="_x0000_s1028" type="#_x0000_t202" style="position:absolute;margin-left:280.4pt;margin-top:788.45pt;width:34.4pt;height:11.7pt;z-index:-25165823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" filled="f" stroked="f">
                <v:textbox inset="0,0,0,0">
                  <w:txbxContent>
                    <w:p w14:paraId="0F9770D0" w14:textId="77777777" w:rsidR="00360AC1" w:rsidRDefault="00E25DD0">
                      <w:pPr>
                        <w:spacing w:before="1" w:line="22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9"/>
                          <w:sz w:val="20"/>
                        </w:rPr>
                        <w:t>3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0"/>
        </w:rPr>
        <w:t>STCP27-01 System Performance Monitoring Requirements Issue 00</w:t>
      </w:r>
      <w:r w:rsidR="00C850F6">
        <w:rPr>
          <w:rFonts w:ascii="Arial" w:eastAsia="Arial" w:hAnsi="Arial"/>
          <w:color w:val="000000"/>
          <w:sz w:val="20"/>
        </w:rPr>
        <w:t>3</w:t>
      </w:r>
      <w:r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  <w:sz w:val="23"/>
        </w:rPr>
        <w:t xml:space="preserve">– </w:t>
      </w:r>
      <w:r w:rsidR="00C850F6">
        <w:rPr>
          <w:rFonts w:ascii="Arial" w:eastAsia="Arial" w:hAnsi="Arial"/>
          <w:color w:val="000000"/>
          <w:sz w:val="20"/>
        </w:rPr>
        <w:t>25</w:t>
      </w:r>
      <w:r>
        <w:rPr>
          <w:rFonts w:ascii="Arial" w:eastAsia="Arial" w:hAnsi="Arial"/>
          <w:color w:val="000000"/>
          <w:sz w:val="20"/>
        </w:rPr>
        <w:t xml:space="preserve"> April 20</w:t>
      </w:r>
      <w:r w:rsidR="00C850F6">
        <w:rPr>
          <w:rFonts w:ascii="Arial" w:eastAsia="Arial" w:hAnsi="Arial"/>
          <w:color w:val="000000"/>
          <w:sz w:val="20"/>
        </w:rPr>
        <w:t>23</w:t>
      </w:r>
    </w:p>
    <w:p w14:paraId="3AD3A1F5" w14:textId="77777777" w:rsidR="00360AC1" w:rsidRDefault="00E25DD0">
      <w:pPr>
        <w:spacing w:before="370" w:line="264" w:lineRule="exact"/>
        <w:ind w:left="720" w:right="72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1.3.3 With a view to providing enhanced visibility of system conditions,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provided pursuant to this STCP will have sufficient accuracy and resolution to be used in real-time by the Electricity National Control Centre (ENCC) for the following types of monitoring:</w:t>
      </w:r>
    </w:p>
    <w:p w14:paraId="63F8F9E9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83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Dynamic and transient stability monitoring</w:t>
      </w:r>
    </w:p>
    <w:p w14:paraId="61984B8A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26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Oscillatory stability analysis</w:t>
      </w:r>
    </w:p>
    <w:p w14:paraId="2A96DC8E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25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Frequency monitoring</w:t>
      </w:r>
    </w:p>
    <w:p w14:paraId="7897EAE1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25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NPS and phase unbalance</w:t>
      </w:r>
    </w:p>
    <w:p w14:paraId="771ABBE3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45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Enhanced state estimation</w:t>
      </w:r>
    </w:p>
    <w:p w14:paraId="57A6E0EF" w14:textId="77777777" w:rsidR="00360AC1" w:rsidRDefault="00E25DD0">
      <w:pPr>
        <w:spacing w:before="293" w:line="264" w:lineRule="exact"/>
        <w:ind w:left="720" w:right="72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1.3.4 With a view to enhancing post-Event analysis in accordance with STCP 03-1, the post-Event data provided pursuant to this STCP will have sufficient accuracy and resolution to be used for the following types of monitoring:</w:t>
      </w:r>
    </w:p>
    <w:p w14:paraId="38101933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83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Frequency events and </w:t>
      </w:r>
      <w:proofErr w:type="spellStart"/>
      <w:r>
        <w:rPr>
          <w:rFonts w:ascii="Arial" w:eastAsia="Arial" w:hAnsi="Arial"/>
          <w:color w:val="000000"/>
          <w:sz w:val="20"/>
        </w:rPr>
        <w:t>RoCoF</w:t>
      </w:r>
      <w:proofErr w:type="spellEnd"/>
      <w:r>
        <w:rPr>
          <w:rFonts w:ascii="Arial" w:eastAsia="Arial" w:hAnsi="Arial"/>
          <w:color w:val="000000"/>
          <w:sz w:val="20"/>
        </w:rPr>
        <w:t>/inertia studies</w:t>
      </w:r>
    </w:p>
    <w:p w14:paraId="5CA39457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9" w:line="269" w:lineRule="exact"/>
        <w:ind w:left="1080" w:right="432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Stability studies </w:t>
      </w:r>
      <w:r>
        <w:rPr>
          <w:rFonts w:ascii="Arial" w:eastAsia="Arial" w:hAnsi="Arial"/>
          <w:color w:val="000000"/>
          <w:sz w:val="23"/>
        </w:rPr>
        <w:t xml:space="preserve">– </w:t>
      </w:r>
      <w:r>
        <w:rPr>
          <w:rFonts w:ascii="Arial" w:eastAsia="Arial" w:hAnsi="Arial"/>
          <w:color w:val="000000"/>
          <w:sz w:val="20"/>
        </w:rPr>
        <w:t>the source/cause of oscillations and the impact to the wider system</w:t>
      </w:r>
    </w:p>
    <w:p w14:paraId="0A7EAD25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6" w:line="268" w:lineRule="exact"/>
        <w:ind w:left="1080" w:right="72" w:hanging="36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Greater understanding of the systems performance to enable greater </w:t>
      </w:r>
      <w:proofErr w:type="spellStart"/>
      <w:r>
        <w:rPr>
          <w:rFonts w:ascii="Arial" w:eastAsia="Arial" w:hAnsi="Arial"/>
          <w:color w:val="000000"/>
          <w:sz w:val="20"/>
        </w:rPr>
        <w:t>utilisation</w:t>
      </w:r>
      <w:proofErr w:type="spellEnd"/>
      <w:r>
        <w:rPr>
          <w:rFonts w:ascii="Arial" w:eastAsia="Arial" w:hAnsi="Arial"/>
          <w:color w:val="000000"/>
          <w:sz w:val="20"/>
        </w:rPr>
        <w:t xml:space="preserve"> of system assets and improvements to system models:</w:t>
      </w:r>
    </w:p>
    <w:p w14:paraId="38C50842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21" w:line="253" w:lineRule="exact"/>
        <w:ind w:left="1080" w:hanging="36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System performance trends</w:t>
      </w:r>
    </w:p>
    <w:p w14:paraId="79DA9F12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25" w:line="253" w:lineRule="exact"/>
        <w:ind w:left="1080" w:hanging="36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Waveform perturbation</w:t>
      </w:r>
    </w:p>
    <w:p w14:paraId="5315603C" w14:textId="77777777" w:rsidR="00360AC1" w:rsidRDefault="00E25DD0">
      <w:pPr>
        <w:tabs>
          <w:tab w:val="left" w:pos="864"/>
        </w:tabs>
        <w:spacing w:before="388" w:line="320" w:lineRule="exact"/>
        <w:textAlignment w:val="baseline"/>
        <w:rPr>
          <w:rFonts w:ascii="Arial" w:eastAsia="Arial" w:hAnsi="Arial"/>
          <w:b/>
          <w:color w:val="000000"/>
          <w:sz w:val="28"/>
        </w:rPr>
      </w:pPr>
      <w:r>
        <w:rPr>
          <w:rFonts w:ascii="Arial" w:eastAsia="Arial" w:hAnsi="Arial"/>
          <w:b/>
          <w:color w:val="000000"/>
          <w:sz w:val="28"/>
        </w:rPr>
        <w:t>2</w:t>
      </w:r>
      <w:r>
        <w:rPr>
          <w:rFonts w:ascii="Arial" w:eastAsia="Arial" w:hAnsi="Arial"/>
          <w:b/>
          <w:color w:val="000000"/>
          <w:sz w:val="28"/>
        </w:rPr>
        <w:tab/>
        <w:t>Key Definitions and Interpretation</w:t>
      </w:r>
    </w:p>
    <w:p w14:paraId="7619D0CF" w14:textId="77777777" w:rsidR="00360AC1" w:rsidRDefault="00E25DD0" w:rsidP="00625E74">
      <w:pPr>
        <w:tabs>
          <w:tab w:val="left" w:pos="1512"/>
        </w:tabs>
        <w:spacing w:before="119" w:line="276" w:lineRule="exact"/>
        <w:ind w:left="720" w:hanging="720"/>
        <w:textAlignment w:val="baseline"/>
        <w:rPr>
          <w:rFonts w:ascii="Arial" w:eastAsia="Arial" w:hAnsi="Arial"/>
          <w:i/>
          <w:color w:val="000000"/>
          <w:sz w:val="24"/>
        </w:rPr>
      </w:pPr>
      <w:r>
        <w:rPr>
          <w:rFonts w:ascii="Arial" w:eastAsia="Arial" w:hAnsi="Arial"/>
          <w:i/>
          <w:color w:val="000000"/>
          <w:sz w:val="24"/>
        </w:rPr>
        <w:t>2.1</w:t>
      </w:r>
      <w:r>
        <w:rPr>
          <w:rFonts w:ascii="Arial" w:eastAsia="Arial" w:hAnsi="Arial"/>
          <w:i/>
          <w:color w:val="000000"/>
          <w:sz w:val="24"/>
        </w:rPr>
        <w:tab/>
      </w:r>
      <w:r>
        <w:rPr>
          <w:rFonts w:ascii="Arial" w:eastAsia="Arial" w:hAnsi="Arial"/>
          <w:b/>
          <w:i/>
          <w:color w:val="000000"/>
          <w:sz w:val="24"/>
        </w:rPr>
        <w:t>For the purposes of STCP27-1:</w:t>
      </w:r>
    </w:p>
    <w:p w14:paraId="576C8E6F" w14:textId="77777777" w:rsidR="00360AC1" w:rsidRDefault="00E25DD0">
      <w:pPr>
        <w:spacing w:before="114" w:line="233" w:lineRule="exact"/>
        <w:textAlignment w:val="baseline"/>
        <w:rPr>
          <w:rFonts w:ascii="Arial" w:eastAsia="Arial" w:hAnsi="Arial"/>
          <w:color w:val="000000"/>
          <w:spacing w:val="4"/>
          <w:sz w:val="20"/>
        </w:rPr>
      </w:pPr>
      <w:r>
        <w:rPr>
          <w:rFonts w:ascii="Arial" w:eastAsia="Arial" w:hAnsi="Arial"/>
          <w:color w:val="000000"/>
          <w:spacing w:val="4"/>
          <w:sz w:val="20"/>
        </w:rPr>
        <w:t xml:space="preserve">2.1.1 </w:t>
      </w:r>
      <w:r>
        <w:rPr>
          <w:rFonts w:ascii="Arial" w:eastAsia="Arial" w:hAnsi="Arial"/>
          <w:b/>
          <w:color w:val="000000"/>
          <w:spacing w:val="4"/>
          <w:sz w:val="20"/>
        </w:rPr>
        <w:t xml:space="preserve">Event </w:t>
      </w:r>
      <w:r>
        <w:rPr>
          <w:rFonts w:ascii="Arial" w:eastAsia="Arial" w:hAnsi="Arial"/>
          <w:color w:val="000000"/>
          <w:spacing w:val="4"/>
          <w:sz w:val="20"/>
        </w:rPr>
        <w:t>is as defined in STCP 03-1.</w:t>
      </w:r>
    </w:p>
    <w:p w14:paraId="7AA10E44" w14:textId="77777777" w:rsidR="00360AC1" w:rsidRDefault="00E25DD0">
      <w:pPr>
        <w:spacing w:before="119" w:line="231" w:lineRule="exact"/>
        <w:ind w:left="720" w:right="72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2.1.2 </w:t>
      </w:r>
      <w:r>
        <w:rPr>
          <w:rFonts w:ascii="Arial" w:eastAsia="Arial" w:hAnsi="Arial"/>
          <w:b/>
          <w:color w:val="000000"/>
          <w:sz w:val="20"/>
        </w:rPr>
        <w:t xml:space="preserve">Measurement Point </w:t>
      </w:r>
      <w:r>
        <w:rPr>
          <w:rFonts w:ascii="Arial" w:eastAsia="Arial" w:hAnsi="Arial"/>
          <w:color w:val="000000"/>
          <w:sz w:val="20"/>
        </w:rPr>
        <w:t xml:space="preserve">means any point at which a TO </w:t>
      </w:r>
      <w:proofErr w:type="gramStart"/>
      <w:r>
        <w:rPr>
          <w:rFonts w:ascii="Arial" w:eastAsia="Arial" w:hAnsi="Arial"/>
          <w:color w:val="000000"/>
          <w:sz w:val="20"/>
        </w:rPr>
        <w:t>is capable of measuring</w:t>
      </w:r>
      <w:proofErr w:type="gramEnd"/>
      <w:r>
        <w:rPr>
          <w:rFonts w:ascii="Arial" w:eastAsia="Arial" w:hAnsi="Arial"/>
          <w:color w:val="000000"/>
          <w:sz w:val="20"/>
        </w:rPr>
        <w:t xml:space="preserve">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in accordance with 3.1.1.</w:t>
      </w:r>
    </w:p>
    <w:p w14:paraId="0FAD2DA8" w14:textId="612AFEA1" w:rsidR="00360AC1" w:rsidRDefault="00E25DD0">
      <w:pPr>
        <w:spacing w:before="121" w:line="230" w:lineRule="exact"/>
        <w:ind w:left="720" w:right="72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2.1.3 </w:t>
      </w:r>
      <w:r>
        <w:rPr>
          <w:rFonts w:ascii="Arial" w:eastAsia="Arial" w:hAnsi="Arial"/>
          <w:b/>
          <w:color w:val="000000"/>
          <w:sz w:val="20"/>
        </w:rPr>
        <w:t xml:space="preserve">Real-Time Interrogation </w:t>
      </w:r>
      <w:r>
        <w:rPr>
          <w:rFonts w:ascii="Arial" w:eastAsia="Arial" w:hAnsi="Arial"/>
          <w:color w:val="000000"/>
          <w:sz w:val="20"/>
        </w:rPr>
        <w:t xml:space="preserve">means live streaming of data, as specified in Appendix B, in accordance with IEEE C37.118 (the IEEE Standard for </w:t>
      </w:r>
      <w:proofErr w:type="spellStart"/>
      <w:r>
        <w:rPr>
          <w:rFonts w:ascii="Arial" w:eastAsia="Arial" w:hAnsi="Arial"/>
          <w:color w:val="000000"/>
          <w:sz w:val="20"/>
        </w:rPr>
        <w:t>Synchrophas</w:t>
      </w:r>
      <w:proofErr w:type="spellEnd"/>
      <w:r w:rsidR="00A534AD"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  <w:sz w:val="20"/>
        </w:rPr>
        <w:t>or Measurements for Power Systems).</w:t>
      </w:r>
    </w:p>
    <w:p w14:paraId="01BD4FB1" w14:textId="77777777" w:rsidR="00360AC1" w:rsidRDefault="00E25DD0">
      <w:pPr>
        <w:spacing w:before="117" w:line="233" w:lineRule="exact"/>
        <w:textAlignment w:val="baseline"/>
        <w:rPr>
          <w:rFonts w:ascii="Arial" w:eastAsia="Arial" w:hAnsi="Arial"/>
          <w:color w:val="000000"/>
          <w:spacing w:val="2"/>
          <w:sz w:val="20"/>
        </w:rPr>
      </w:pPr>
      <w:r>
        <w:rPr>
          <w:rFonts w:ascii="Arial" w:eastAsia="Arial" w:hAnsi="Arial"/>
          <w:color w:val="000000"/>
          <w:spacing w:val="2"/>
          <w:sz w:val="20"/>
        </w:rPr>
        <w:t xml:space="preserve">2.1.4 </w:t>
      </w:r>
      <w:proofErr w:type="spellStart"/>
      <w:r>
        <w:rPr>
          <w:rFonts w:ascii="Arial" w:eastAsia="Arial" w:hAnsi="Arial"/>
          <w:b/>
          <w:color w:val="000000"/>
          <w:spacing w:val="2"/>
          <w:sz w:val="20"/>
        </w:rPr>
        <w:t>Synchronised</w:t>
      </w:r>
      <w:proofErr w:type="spellEnd"/>
      <w:r>
        <w:rPr>
          <w:rFonts w:ascii="Arial" w:eastAsia="Arial" w:hAnsi="Arial"/>
          <w:b/>
          <w:color w:val="000000"/>
          <w:spacing w:val="2"/>
          <w:sz w:val="20"/>
        </w:rPr>
        <w:t xml:space="preserve"> Data </w:t>
      </w:r>
      <w:r>
        <w:rPr>
          <w:rFonts w:ascii="Arial" w:eastAsia="Arial" w:hAnsi="Arial"/>
          <w:color w:val="000000"/>
          <w:spacing w:val="2"/>
          <w:sz w:val="20"/>
        </w:rPr>
        <w:t>means data which has been time-stamped at source.</w:t>
      </w:r>
    </w:p>
    <w:p w14:paraId="56A6DB9E" w14:textId="77777777" w:rsidR="00360AC1" w:rsidRDefault="00E25DD0">
      <w:pPr>
        <w:tabs>
          <w:tab w:val="left" w:pos="864"/>
        </w:tabs>
        <w:spacing w:before="469" w:line="320" w:lineRule="exact"/>
        <w:textAlignment w:val="baseline"/>
        <w:rPr>
          <w:rFonts w:ascii="Arial" w:eastAsia="Arial" w:hAnsi="Arial"/>
          <w:b/>
          <w:color w:val="000000"/>
          <w:spacing w:val="-1"/>
          <w:sz w:val="28"/>
        </w:rPr>
      </w:pPr>
      <w:r>
        <w:rPr>
          <w:rFonts w:ascii="Arial" w:eastAsia="Arial" w:hAnsi="Arial"/>
          <w:b/>
          <w:color w:val="000000"/>
          <w:spacing w:val="-1"/>
          <w:sz w:val="28"/>
        </w:rPr>
        <w:t>3</w:t>
      </w:r>
      <w:r>
        <w:rPr>
          <w:rFonts w:ascii="Arial" w:eastAsia="Arial" w:hAnsi="Arial"/>
          <w:b/>
          <w:color w:val="000000"/>
          <w:spacing w:val="-1"/>
          <w:sz w:val="28"/>
        </w:rPr>
        <w:tab/>
        <w:t>Procedure</w:t>
      </w:r>
    </w:p>
    <w:p w14:paraId="5A441D95" w14:textId="77777777" w:rsidR="00360AC1" w:rsidRDefault="00E25DD0" w:rsidP="00A6287C">
      <w:pPr>
        <w:spacing w:before="113" w:line="279" w:lineRule="exact"/>
        <w:ind w:left="1584" w:hanging="1584"/>
        <w:textAlignment w:val="baseline"/>
        <w:rPr>
          <w:rFonts w:ascii="Arial" w:eastAsia="Arial" w:hAnsi="Arial"/>
          <w:i/>
          <w:color w:val="000000"/>
          <w:spacing w:val="6"/>
          <w:sz w:val="24"/>
        </w:rPr>
      </w:pPr>
      <w:r>
        <w:rPr>
          <w:rFonts w:ascii="Arial" w:eastAsia="Arial" w:hAnsi="Arial"/>
          <w:i/>
          <w:color w:val="000000"/>
          <w:spacing w:val="6"/>
          <w:sz w:val="24"/>
        </w:rPr>
        <w:t xml:space="preserve">3.1 </w:t>
      </w:r>
      <w:r>
        <w:rPr>
          <w:rFonts w:ascii="Arial" w:eastAsia="Arial" w:hAnsi="Arial"/>
          <w:b/>
          <w:i/>
          <w:color w:val="000000"/>
          <w:spacing w:val="6"/>
          <w:sz w:val="24"/>
        </w:rPr>
        <w:t xml:space="preserve">Installation of Devices for the Measurement of </w:t>
      </w:r>
      <w:proofErr w:type="spellStart"/>
      <w:r>
        <w:rPr>
          <w:rFonts w:ascii="Arial" w:eastAsia="Arial" w:hAnsi="Arial"/>
          <w:b/>
          <w:i/>
          <w:color w:val="000000"/>
          <w:spacing w:val="6"/>
          <w:sz w:val="24"/>
        </w:rPr>
        <w:t>Synchronised</w:t>
      </w:r>
      <w:proofErr w:type="spellEnd"/>
      <w:r>
        <w:rPr>
          <w:rFonts w:ascii="Arial" w:eastAsia="Arial" w:hAnsi="Arial"/>
          <w:b/>
          <w:i/>
          <w:color w:val="000000"/>
          <w:spacing w:val="6"/>
          <w:sz w:val="24"/>
        </w:rPr>
        <w:t xml:space="preserve"> Data</w:t>
      </w:r>
    </w:p>
    <w:p w14:paraId="022FBE2A" w14:textId="77777777" w:rsidR="00360AC1" w:rsidRDefault="00E25DD0">
      <w:pPr>
        <w:spacing w:before="125" w:line="230" w:lineRule="exact"/>
        <w:ind w:left="720" w:right="72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3.1.1 Where and to the extent not already installed, each TO shall install devices for the measurement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specified in Appendix B:</w:t>
      </w:r>
    </w:p>
    <w:p w14:paraId="7C9F0D59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112" w:line="253" w:lineRule="exact"/>
        <w:ind w:left="1080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at or in the vicinity of each agreed Grid Supply Point; and</w:t>
      </w:r>
    </w:p>
    <w:p w14:paraId="7CD00318" w14:textId="6E278F1C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34" w:line="264" w:lineRule="exact"/>
        <w:ind w:left="1080" w:right="216" w:hanging="360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where and to the extent agreed between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and the relevant TO, at each point where an Interconnector or Generator is directly connected to the National Electricity Transmission System.</w:t>
      </w:r>
    </w:p>
    <w:p w14:paraId="5313B8E9" w14:textId="77777777" w:rsidR="00360AC1" w:rsidRDefault="00360AC1">
      <w:pPr>
        <w:sectPr w:rsidR="00360AC1">
          <w:headerReference w:type="default" r:id="rId15"/>
          <w:footerReference w:type="default" r:id="rId16"/>
          <w:pgSz w:w="11909" w:h="16838"/>
          <w:pgMar w:top="720" w:right="1751" w:bottom="673" w:left="1794" w:header="720" w:footer="720" w:gutter="0"/>
          <w:cols w:space="720"/>
        </w:sectPr>
      </w:pPr>
    </w:p>
    <w:p w14:paraId="36A9B2F7" w14:textId="4F78FEF0" w:rsidR="00360AC1" w:rsidRDefault="00E25DD0">
      <w:pPr>
        <w:spacing w:line="293" w:lineRule="exact"/>
        <w:ind w:right="3096"/>
        <w:textAlignment w:val="baseline"/>
        <w:rPr>
          <w:rFonts w:ascii="Arial" w:eastAsia="Arial" w:hAnsi="Arial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3" behindDoc="1" locked="0" layoutInCell="1" allowOverlap="1" wp14:anchorId="24EF5918" wp14:editId="6C7ACF6B">
                <wp:simplePos x="0" y="0"/>
                <wp:positionH relativeFrom="page">
                  <wp:posOffset>3557905</wp:posOffset>
                </wp:positionH>
                <wp:positionV relativeFrom="page">
                  <wp:posOffset>10013315</wp:posOffset>
                </wp:positionV>
                <wp:extent cx="440055" cy="147320"/>
                <wp:effectExtent l="0" t="0" r="0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BA197" w14:textId="77777777" w:rsidR="00360AC1" w:rsidRDefault="00E25DD0">
                            <w:pPr>
                              <w:spacing w:before="1" w:line="22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11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11"/>
                                <w:sz w:val="20"/>
                              </w:rPr>
                              <w:t>4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F5918" id="Text Box 3" o:spid="_x0000_s1029" type="#_x0000_t202" style="position:absolute;margin-left:280.15pt;margin-top:788.45pt;width:34.65pt;height:11.6pt;z-index:-251658237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" filled="f" stroked="f">
                <v:textbox inset="0,0,0,0">
                  <w:txbxContent>
                    <w:p w14:paraId="18EBA197" w14:textId="77777777" w:rsidR="00360AC1" w:rsidRDefault="00E25DD0">
                      <w:pPr>
                        <w:spacing w:before="1" w:line="22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11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11"/>
                          <w:sz w:val="20"/>
                        </w:rPr>
                        <w:t>4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0"/>
        </w:rPr>
        <w:t>STCP27-01 System Performance Monitoring Requirements Issue 00</w:t>
      </w:r>
      <w:r w:rsidR="00BC7E73">
        <w:rPr>
          <w:rFonts w:ascii="Arial" w:eastAsia="Arial" w:hAnsi="Arial"/>
          <w:color w:val="000000"/>
          <w:sz w:val="20"/>
        </w:rPr>
        <w:t>3</w:t>
      </w:r>
      <w:r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</w:rPr>
        <w:t xml:space="preserve">– </w:t>
      </w:r>
      <w:r w:rsidR="00BC7E73">
        <w:rPr>
          <w:rFonts w:ascii="Arial" w:eastAsia="Arial" w:hAnsi="Arial"/>
          <w:color w:val="000000"/>
          <w:sz w:val="20"/>
        </w:rPr>
        <w:t>25</w:t>
      </w:r>
      <w:r>
        <w:rPr>
          <w:rFonts w:ascii="Arial" w:eastAsia="Arial" w:hAnsi="Arial"/>
          <w:color w:val="000000"/>
          <w:sz w:val="20"/>
        </w:rPr>
        <w:t xml:space="preserve"> April 20</w:t>
      </w:r>
      <w:r w:rsidR="00BC7E73">
        <w:rPr>
          <w:rFonts w:ascii="Arial" w:eastAsia="Arial" w:hAnsi="Arial"/>
          <w:color w:val="000000"/>
          <w:sz w:val="20"/>
        </w:rPr>
        <w:t>23</w:t>
      </w:r>
    </w:p>
    <w:p w14:paraId="27436BEC" w14:textId="7EAA0B85" w:rsidR="00360AC1" w:rsidRDefault="00E25DD0">
      <w:pPr>
        <w:spacing w:before="137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3.1.2 Such installation shall take place as soon as reasonably practicable and in any event before 31 March 2026 or, if later, the final day of the RIIO-2 price control period applying to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in accordance with its Transmission Licence.</w:t>
      </w:r>
    </w:p>
    <w:p w14:paraId="60900D6E" w14:textId="77777777" w:rsidR="00360AC1" w:rsidRDefault="00E25DD0" w:rsidP="00A6287C">
      <w:pPr>
        <w:tabs>
          <w:tab w:val="decimal" w:pos="864"/>
          <w:tab w:val="left" w:pos="1584"/>
        </w:tabs>
        <w:spacing w:before="469" w:line="280" w:lineRule="exact"/>
        <w:ind w:hanging="720"/>
        <w:textAlignment w:val="baseline"/>
        <w:rPr>
          <w:rFonts w:ascii="Arial" w:eastAsia="Arial" w:hAnsi="Arial"/>
          <w:i/>
          <w:color w:val="000000"/>
          <w:sz w:val="24"/>
        </w:rPr>
      </w:pPr>
      <w:r>
        <w:rPr>
          <w:rFonts w:ascii="Arial" w:eastAsia="Arial" w:hAnsi="Arial"/>
          <w:i/>
          <w:color w:val="000000"/>
          <w:sz w:val="24"/>
        </w:rPr>
        <w:tab/>
        <w:t>3.2</w:t>
      </w:r>
      <w:r>
        <w:rPr>
          <w:rFonts w:ascii="Arial" w:eastAsia="Arial" w:hAnsi="Arial"/>
          <w:i/>
          <w:color w:val="000000"/>
          <w:sz w:val="24"/>
        </w:rPr>
        <w:tab/>
      </w:r>
      <w:r>
        <w:rPr>
          <w:rFonts w:ascii="Arial" w:eastAsia="Arial" w:hAnsi="Arial"/>
          <w:b/>
          <w:i/>
          <w:color w:val="000000"/>
          <w:sz w:val="24"/>
        </w:rPr>
        <w:t>TO Data Provision for GB System Performance Monitoring</w:t>
      </w:r>
    </w:p>
    <w:p w14:paraId="116026DB" w14:textId="0CC4D0CA" w:rsidR="00360AC1" w:rsidRDefault="00E25DD0">
      <w:pPr>
        <w:spacing w:before="117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3.2.1 After each TO has completed the installation of devices for the measurement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in accordance with 3.1, each TO shall provide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with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specified in Appendix B.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shall provide a secure method for collection of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Data.</w:t>
      </w:r>
    </w:p>
    <w:p w14:paraId="30BF56A2" w14:textId="758A942B" w:rsidR="00360AC1" w:rsidRDefault="00E25DD0">
      <w:pPr>
        <w:spacing w:before="119" w:line="231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3.2.2 Each TO shall provide the Real-Time Interrogation data specified in Appendix B in respect of sites of operational importance notified by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from time to time.</w:t>
      </w:r>
    </w:p>
    <w:p w14:paraId="376B4BBC" w14:textId="60633E10" w:rsidR="00360AC1" w:rsidRDefault="00E25DD0">
      <w:pPr>
        <w:spacing w:before="121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3.2.3 Any Real-Time Interrogation data to be provided by each TO </w:t>
      </w:r>
      <w:proofErr w:type="spellStart"/>
      <w:r>
        <w:rPr>
          <w:rFonts w:ascii="Arial" w:eastAsia="Arial" w:hAnsi="Arial"/>
          <w:color w:val="000000"/>
          <w:sz w:val="20"/>
        </w:rPr>
        <w:t>to</w:t>
      </w:r>
      <w:proofErr w:type="spellEnd"/>
      <w:r>
        <w:rPr>
          <w:rFonts w:ascii="Arial" w:eastAsia="Arial" w:hAnsi="Arial"/>
          <w:color w:val="000000"/>
          <w:sz w:val="20"/>
        </w:rPr>
        <w:t xml:space="preserve">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under this STCP shall comply with IEEE C37.118 (the IEEE Standard for </w:t>
      </w:r>
      <w:proofErr w:type="spellStart"/>
      <w:r>
        <w:rPr>
          <w:rFonts w:ascii="Arial" w:eastAsia="Arial" w:hAnsi="Arial"/>
          <w:color w:val="000000"/>
          <w:sz w:val="20"/>
        </w:rPr>
        <w:t>Synchrophasor</w:t>
      </w:r>
      <w:proofErr w:type="spellEnd"/>
      <w:r>
        <w:rPr>
          <w:rFonts w:ascii="Arial" w:eastAsia="Arial" w:hAnsi="Arial"/>
          <w:color w:val="000000"/>
          <w:sz w:val="20"/>
        </w:rPr>
        <w:t xml:space="preserve"> Measurements for Power Systems).</w:t>
      </w:r>
    </w:p>
    <w:p w14:paraId="2A453EB2" w14:textId="6C27F662" w:rsidR="00360AC1" w:rsidRDefault="00E25DD0">
      <w:pPr>
        <w:spacing w:before="119" w:line="231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 xml:space="preserve">3.2.4 Each TO shall provide the post-Event data specified in Appendix B upon receipt of a reasonable request from </w:t>
      </w:r>
      <w:r w:rsidR="00E31F6E">
        <w:rPr>
          <w:rFonts w:ascii="Arial" w:eastAsia="Arial" w:hAnsi="Arial"/>
          <w:color w:val="000000"/>
          <w:spacing w:val="-3"/>
          <w:sz w:val="20"/>
        </w:rPr>
        <w:t>The Company</w:t>
      </w:r>
      <w:r>
        <w:rPr>
          <w:rFonts w:ascii="Arial" w:eastAsia="Arial" w:hAnsi="Arial"/>
          <w:color w:val="000000"/>
          <w:spacing w:val="-3"/>
          <w:sz w:val="20"/>
        </w:rPr>
        <w:t xml:space="preserve">. When making such a request to a TO, </w:t>
      </w:r>
      <w:r w:rsidR="00E31F6E">
        <w:rPr>
          <w:rFonts w:ascii="Arial" w:eastAsia="Arial" w:hAnsi="Arial"/>
          <w:color w:val="000000"/>
          <w:spacing w:val="-3"/>
          <w:sz w:val="20"/>
        </w:rPr>
        <w:t>The Company</w:t>
      </w:r>
      <w:r>
        <w:rPr>
          <w:rFonts w:ascii="Arial" w:eastAsia="Arial" w:hAnsi="Arial"/>
          <w:color w:val="000000"/>
          <w:spacing w:val="-3"/>
          <w:sz w:val="20"/>
        </w:rPr>
        <w:t xml:space="preserve"> shall:</w:t>
      </w:r>
    </w:p>
    <w:p w14:paraId="3D82EC82" w14:textId="77777777" w:rsidR="00360AC1" w:rsidRDefault="00E25DD0">
      <w:pPr>
        <w:numPr>
          <w:ilvl w:val="0"/>
          <w:numId w:val="1"/>
        </w:numPr>
        <w:tabs>
          <w:tab w:val="clear" w:pos="360"/>
          <w:tab w:val="left" w:pos="1080"/>
        </w:tabs>
        <w:spacing w:before="92" w:line="268" w:lineRule="exact"/>
        <w:ind w:left="1080" w:right="360" w:hanging="36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specify the Measurement Point in respect of which the data shall be provided; and</w:t>
      </w:r>
    </w:p>
    <w:p w14:paraId="62B819C1" w14:textId="77777777" w:rsidR="00360AC1" w:rsidRDefault="00E25DD0">
      <w:pPr>
        <w:spacing w:before="56" w:line="250" w:lineRule="exact"/>
        <w:ind w:left="720"/>
        <w:textAlignment w:val="baseline"/>
        <w:rPr>
          <w:rFonts w:ascii="Arial" w:eastAsia="Arial" w:hAnsi="Arial"/>
          <w:color w:val="000000"/>
          <w:spacing w:val="3"/>
          <w:sz w:val="24"/>
        </w:rPr>
      </w:pPr>
      <w:r>
        <w:rPr>
          <w:rFonts w:ascii="Arial" w:eastAsia="Arial" w:hAnsi="Arial"/>
          <w:color w:val="000000"/>
          <w:spacing w:val="3"/>
          <w:sz w:val="24"/>
        </w:rPr>
        <w:t>•</w:t>
      </w:r>
      <w:r>
        <w:rPr>
          <w:rFonts w:ascii="Arial" w:eastAsia="Arial" w:hAnsi="Arial"/>
          <w:color w:val="000000"/>
          <w:spacing w:val="3"/>
          <w:sz w:val="24"/>
        </w:rPr>
        <w:tab/>
      </w:r>
      <w:r>
        <w:rPr>
          <w:rFonts w:ascii="Arial" w:eastAsia="Arial" w:hAnsi="Arial"/>
          <w:color w:val="000000"/>
          <w:spacing w:val="3"/>
          <w:sz w:val="20"/>
        </w:rPr>
        <w:t>give all reasonable assistance required by the TO in relation to the request.</w:t>
      </w:r>
    </w:p>
    <w:p w14:paraId="4BC0FBD8" w14:textId="542400EA" w:rsidR="00360AC1" w:rsidRDefault="00E25DD0">
      <w:pPr>
        <w:spacing w:before="314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3.2.5 Any post-Event data to be provided by any TO </w:t>
      </w:r>
      <w:proofErr w:type="spellStart"/>
      <w:r>
        <w:rPr>
          <w:rFonts w:ascii="Arial" w:eastAsia="Arial" w:hAnsi="Arial"/>
          <w:color w:val="000000"/>
          <w:sz w:val="20"/>
        </w:rPr>
        <w:t>to</w:t>
      </w:r>
      <w:proofErr w:type="spellEnd"/>
      <w:r>
        <w:rPr>
          <w:rFonts w:ascii="Arial" w:eastAsia="Arial" w:hAnsi="Arial"/>
          <w:color w:val="000000"/>
          <w:sz w:val="20"/>
        </w:rPr>
        <w:t xml:space="preserve">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under this STCP shall be provided in accordance with the procedures set out in STCP03-1.</w:t>
      </w:r>
    </w:p>
    <w:p w14:paraId="458A7B8A" w14:textId="3FBA344B" w:rsidR="00360AC1" w:rsidRDefault="00E25DD0">
      <w:pPr>
        <w:spacing w:before="121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3.2.6 Any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received by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from a TO shall not be transmitted from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to any other TO(s) without the approval of the relevant TO.</w:t>
      </w:r>
    </w:p>
    <w:p w14:paraId="6CB23073" w14:textId="77777777" w:rsidR="00360AC1" w:rsidRDefault="00E25DD0" w:rsidP="00625E74">
      <w:pPr>
        <w:tabs>
          <w:tab w:val="decimal" w:pos="864"/>
          <w:tab w:val="left" w:pos="1584"/>
        </w:tabs>
        <w:spacing w:before="469" w:line="280" w:lineRule="exact"/>
        <w:ind w:hanging="142"/>
        <w:textAlignment w:val="baseline"/>
        <w:rPr>
          <w:rFonts w:ascii="Arial" w:eastAsia="Arial" w:hAnsi="Arial"/>
          <w:i/>
          <w:color w:val="000000"/>
          <w:sz w:val="24"/>
        </w:rPr>
      </w:pPr>
      <w:r>
        <w:rPr>
          <w:rFonts w:ascii="Arial" w:eastAsia="Arial" w:hAnsi="Arial"/>
          <w:i/>
          <w:color w:val="000000"/>
          <w:sz w:val="24"/>
        </w:rPr>
        <w:tab/>
        <w:t>3.3</w:t>
      </w:r>
      <w:r>
        <w:rPr>
          <w:rFonts w:ascii="Arial" w:eastAsia="Arial" w:hAnsi="Arial"/>
          <w:i/>
          <w:color w:val="000000"/>
          <w:sz w:val="24"/>
        </w:rPr>
        <w:tab/>
      </w:r>
      <w:r>
        <w:rPr>
          <w:rFonts w:ascii="Arial" w:eastAsia="Arial" w:hAnsi="Arial"/>
          <w:b/>
          <w:i/>
          <w:color w:val="000000"/>
          <w:sz w:val="24"/>
        </w:rPr>
        <w:t>Accuracy and Reliability of Real Time Interrogation Data</w:t>
      </w:r>
    </w:p>
    <w:p w14:paraId="0AF9AB62" w14:textId="6574F7A3" w:rsidR="00360AC1" w:rsidRDefault="00E25DD0">
      <w:pPr>
        <w:spacing w:before="116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3.3.1 Each TO shall inform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before initiating any work that may interrupt its ability to provide the Real-Time Interrogation data specified in Appendix </w:t>
      </w:r>
      <w:proofErr w:type="gramStart"/>
      <w:r>
        <w:rPr>
          <w:rFonts w:ascii="Arial" w:eastAsia="Arial" w:hAnsi="Arial"/>
          <w:color w:val="000000"/>
          <w:sz w:val="20"/>
        </w:rPr>
        <w:t>B, or</w:t>
      </w:r>
      <w:proofErr w:type="gramEnd"/>
      <w:r>
        <w:rPr>
          <w:rFonts w:ascii="Arial" w:eastAsia="Arial" w:hAnsi="Arial"/>
          <w:color w:val="000000"/>
          <w:sz w:val="20"/>
        </w:rPr>
        <w:t xml:space="preserve"> may </w:t>
      </w:r>
      <w:proofErr w:type="gramStart"/>
      <w:r>
        <w:rPr>
          <w:rFonts w:ascii="Arial" w:eastAsia="Arial" w:hAnsi="Arial"/>
          <w:color w:val="000000"/>
          <w:sz w:val="20"/>
        </w:rPr>
        <w:t>impact</w:t>
      </w:r>
      <w:proofErr w:type="gramEnd"/>
      <w:r>
        <w:rPr>
          <w:rFonts w:ascii="Arial" w:eastAsia="Arial" w:hAnsi="Arial"/>
          <w:color w:val="000000"/>
          <w:sz w:val="20"/>
        </w:rPr>
        <w:t xml:space="preserve"> the accuracy or reliability of that data.</w:t>
      </w:r>
    </w:p>
    <w:p w14:paraId="27308EF8" w14:textId="4ECFE82D" w:rsidR="00360AC1" w:rsidRDefault="00E25DD0">
      <w:pPr>
        <w:spacing w:before="125" w:line="229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t xml:space="preserve">3.3.2 Where appropriate, each TO shall, in accordance with all applicable procedures, suppress or inhibit the transmission of Real-Time Interrogation data from out of service transmission equipment, where this could lead to the inaccurate representation of system conditions or excessive transmission of status information to </w:t>
      </w:r>
      <w:r w:rsidR="00E31F6E">
        <w:rPr>
          <w:rFonts w:ascii="Arial" w:eastAsia="Arial" w:hAnsi="Arial"/>
          <w:color w:val="000000"/>
          <w:spacing w:val="-2"/>
          <w:sz w:val="20"/>
        </w:rPr>
        <w:t>The Company</w:t>
      </w:r>
      <w:r>
        <w:rPr>
          <w:rFonts w:ascii="Arial" w:eastAsia="Arial" w:hAnsi="Arial"/>
          <w:color w:val="000000"/>
          <w:spacing w:val="-2"/>
          <w:sz w:val="20"/>
        </w:rPr>
        <w:t xml:space="preserve">. Any such actions to suppress or inhibit the transmission of Real-Time Interrogation data shall be removed, unless otherwise agreed between </w:t>
      </w:r>
      <w:r w:rsidR="00E31F6E">
        <w:rPr>
          <w:rFonts w:ascii="Arial" w:eastAsia="Arial" w:hAnsi="Arial"/>
          <w:color w:val="000000"/>
          <w:spacing w:val="-2"/>
          <w:sz w:val="20"/>
        </w:rPr>
        <w:t>The Company</w:t>
      </w:r>
      <w:r>
        <w:rPr>
          <w:rFonts w:ascii="Arial" w:eastAsia="Arial" w:hAnsi="Arial"/>
          <w:color w:val="000000"/>
          <w:spacing w:val="-2"/>
          <w:sz w:val="20"/>
        </w:rPr>
        <w:t xml:space="preserve"> and the TO, prior to the transmission equipment being returned to service.</w:t>
      </w:r>
    </w:p>
    <w:p w14:paraId="0CE974B2" w14:textId="190AE9B5" w:rsidR="00360AC1" w:rsidRDefault="00E25DD0">
      <w:pPr>
        <w:spacing w:before="123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 xml:space="preserve">3.3.3 In the event of a fault in any device for the measurement of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Data, the relevant TO shall ensure such device is restored for the transmission of Real-Time Interrogation data as soon as reasonably practicable. The relevant TO shall complete a first investigation in respect of the fault within 10 Business Days and shall notify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as soon as reasonably practicable thereafter of the anticipated date on which the device shall be restored.</w:t>
      </w:r>
    </w:p>
    <w:p w14:paraId="732E97C5" w14:textId="52B472AF" w:rsidR="00360AC1" w:rsidRDefault="00E25DD0">
      <w:pPr>
        <w:spacing w:before="121" w:line="230" w:lineRule="exact"/>
        <w:ind w:left="720" w:hanging="720"/>
        <w:jc w:val="both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3.3.4 Each TO shall, where reasonably practicable, install suitable telecoms infrastructure to facilitate the TO</w:t>
      </w:r>
      <w:r>
        <w:rPr>
          <w:rFonts w:ascii="Arial" w:eastAsia="Arial" w:hAnsi="Arial"/>
          <w:color w:val="000000"/>
        </w:rPr>
        <w:t>’</w:t>
      </w:r>
      <w:r>
        <w:rPr>
          <w:rFonts w:ascii="Arial" w:eastAsia="Arial" w:hAnsi="Arial"/>
          <w:color w:val="000000"/>
          <w:sz w:val="20"/>
        </w:rPr>
        <w:t xml:space="preserve">s interrogation of the </w:t>
      </w:r>
      <w:proofErr w:type="spellStart"/>
      <w:r>
        <w:rPr>
          <w:rFonts w:ascii="Arial" w:eastAsia="Arial" w:hAnsi="Arial"/>
          <w:color w:val="000000"/>
          <w:sz w:val="20"/>
        </w:rPr>
        <w:t>Synchronised</w:t>
      </w:r>
      <w:proofErr w:type="spellEnd"/>
      <w:r>
        <w:rPr>
          <w:rFonts w:ascii="Arial" w:eastAsia="Arial" w:hAnsi="Arial"/>
          <w:color w:val="000000"/>
          <w:sz w:val="20"/>
        </w:rPr>
        <w:t xml:space="preserve"> Data prior to making such data available to </w:t>
      </w:r>
      <w:r w:rsidR="00E31F6E">
        <w:rPr>
          <w:rFonts w:ascii="Arial" w:eastAsia="Arial" w:hAnsi="Arial"/>
          <w:color w:val="000000"/>
          <w:sz w:val="20"/>
        </w:rPr>
        <w:t>The Company</w:t>
      </w:r>
      <w:r>
        <w:rPr>
          <w:rFonts w:ascii="Arial" w:eastAsia="Arial" w:hAnsi="Arial"/>
          <w:color w:val="000000"/>
          <w:sz w:val="20"/>
        </w:rPr>
        <w:t xml:space="preserve"> (where appropriate) under STCP 03.1.</w:t>
      </w:r>
    </w:p>
    <w:p w14:paraId="5D8148DD" w14:textId="77777777" w:rsidR="00360AC1" w:rsidRDefault="00360AC1">
      <w:pPr>
        <w:sectPr w:rsidR="00360AC1">
          <w:headerReference w:type="default" r:id="rId17"/>
          <w:footerReference w:type="default" r:id="rId18"/>
          <w:pgSz w:w="11909" w:h="16838"/>
          <w:pgMar w:top="720" w:right="1767" w:bottom="673" w:left="1778" w:header="720" w:footer="720" w:gutter="0"/>
          <w:cols w:space="720"/>
        </w:sectPr>
      </w:pPr>
    </w:p>
    <w:p w14:paraId="43D5407E" w14:textId="5D80B93B" w:rsidR="00360AC1" w:rsidRDefault="00E25DD0">
      <w:pPr>
        <w:spacing w:line="295" w:lineRule="exact"/>
        <w:ind w:right="936"/>
        <w:textAlignment w:val="baseline"/>
        <w:rPr>
          <w:rFonts w:ascii="Arial" w:eastAsia="Arial" w:hAnsi="Arial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4" behindDoc="1" locked="0" layoutInCell="1" allowOverlap="1" wp14:anchorId="0D39BB93" wp14:editId="32C89921">
                <wp:simplePos x="0" y="0"/>
                <wp:positionH relativeFrom="page">
                  <wp:posOffset>3561080</wp:posOffset>
                </wp:positionH>
                <wp:positionV relativeFrom="page">
                  <wp:posOffset>10013315</wp:posOffset>
                </wp:positionV>
                <wp:extent cx="436880" cy="14795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7B6B0D" w14:textId="77777777" w:rsidR="00360AC1" w:rsidRDefault="00E25DD0">
                            <w:pPr>
                              <w:spacing w:before="3" w:line="226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9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9"/>
                                <w:sz w:val="20"/>
                              </w:rPr>
                              <w:t>5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9BB93" id="Text Box 2" o:spid="_x0000_s1030" type="#_x0000_t202" style="position:absolute;margin-left:280.4pt;margin-top:788.45pt;width:34.4pt;height:11.65pt;z-index:-2516582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" filled="f" stroked="f">
                <v:textbox inset="0,0,0,0">
                  <w:txbxContent>
                    <w:p w14:paraId="5F7B6B0D" w14:textId="77777777" w:rsidR="00360AC1" w:rsidRDefault="00E25DD0">
                      <w:pPr>
                        <w:spacing w:before="3" w:line="226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9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9"/>
                          <w:sz w:val="20"/>
                        </w:rPr>
                        <w:t>5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0"/>
        </w:rPr>
        <w:t>STCP27-01 System Performance Monitoring Requirements Issue 00</w:t>
      </w:r>
      <w:r w:rsidR="00BC7E73">
        <w:rPr>
          <w:rFonts w:ascii="Arial" w:eastAsia="Arial" w:hAnsi="Arial"/>
          <w:color w:val="000000"/>
          <w:sz w:val="20"/>
        </w:rPr>
        <w:t>3</w:t>
      </w:r>
      <w:r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  <w:sz w:val="23"/>
        </w:rPr>
        <w:t xml:space="preserve">– </w:t>
      </w:r>
      <w:r w:rsidR="00BC7E73">
        <w:rPr>
          <w:rFonts w:ascii="Arial" w:eastAsia="Arial" w:hAnsi="Arial"/>
          <w:color w:val="000000"/>
          <w:sz w:val="20"/>
        </w:rPr>
        <w:t>25</w:t>
      </w:r>
      <w:r>
        <w:rPr>
          <w:rFonts w:ascii="Arial" w:eastAsia="Arial" w:hAnsi="Arial"/>
          <w:color w:val="000000"/>
          <w:sz w:val="20"/>
        </w:rPr>
        <w:t xml:space="preserve"> April 20</w:t>
      </w:r>
      <w:r w:rsidR="00BC7E73">
        <w:rPr>
          <w:rFonts w:ascii="Arial" w:eastAsia="Arial" w:hAnsi="Arial"/>
          <w:color w:val="000000"/>
          <w:sz w:val="20"/>
        </w:rPr>
        <w:t>23</w:t>
      </w:r>
    </w:p>
    <w:p w14:paraId="6718056D" w14:textId="77777777" w:rsidR="00360AC1" w:rsidRDefault="00E25DD0">
      <w:pPr>
        <w:spacing w:before="580" w:line="317" w:lineRule="exact"/>
        <w:textAlignment w:val="baseline"/>
        <w:rPr>
          <w:rFonts w:ascii="Arial" w:eastAsia="Arial" w:hAnsi="Arial"/>
          <w:b/>
          <w:i/>
          <w:color w:val="000000"/>
          <w:sz w:val="28"/>
        </w:rPr>
      </w:pPr>
      <w:r>
        <w:rPr>
          <w:rFonts w:ascii="Arial" w:eastAsia="Arial" w:hAnsi="Arial"/>
          <w:b/>
          <w:i/>
          <w:color w:val="000000"/>
          <w:sz w:val="28"/>
        </w:rPr>
        <w:t>Appendix A: Abbreviations &amp; Definitions</w:t>
      </w:r>
    </w:p>
    <w:p w14:paraId="1F9516C5" w14:textId="77777777" w:rsidR="00360AC1" w:rsidRDefault="00E25DD0">
      <w:pPr>
        <w:spacing w:before="232" w:line="274" w:lineRule="exact"/>
        <w:textAlignment w:val="baseline"/>
        <w:rPr>
          <w:rFonts w:ascii="Arial" w:eastAsia="Arial" w:hAnsi="Arial"/>
          <w:b/>
          <w:i/>
          <w:color w:val="000000"/>
          <w:sz w:val="24"/>
        </w:rPr>
      </w:pPr>
      <w:r>
        <w:rPr>
          <w:rFonts w:ascii="Arial" w:eastAsia="Arial" w:hAnsi="Arial"/>
          <w:b/>
          <w:i/>
          <w:color w:val="000000"/>
          <w:sz w:val="24"/>
        </w:rPr>
        <w:t>Abbreviations</w:t>
      </w:r>
    </w:p>
    <w:p w14:paraId="359733D2" w14:textId="77777777" w:rsidR="00360AC1" w:rsidRDefault="00E25DD0">
      <w:pPr>
        <w:tabs>
          <w:tab w:val="left" w:pos="1440"/>
        </w:tabs>
        <w:spacing w:before="234"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GSP</w:t>
      </w:r>
      <w:r>
        <w:rPr>
          <w:rFonts w:ascii="Arial" w:eastAsia="Arial" w:hAnsi="Arial"/>
          <w:color w:val="000000"/>
          <w:sz w:val="20"/>
        </w:rPr>
        <w:tab/>
        <w:t>Grid Supply Point</w:t>
      </w:r>
    </w:p>
    <w:p w14:paraId="04ABD83C" w14:textId="77777777" w:rsidR="00360AC1" w:rsidRDefault="00E25DD0">
      <w:pPr>
        <w:tabs>
          <w:tab w:val="left" w:pos="1440"/>
        </w:tabs>
        <w:spacing w:line="230" w:lineRule="exact"/>
        <w:textAlignment w:val="baseline"/>
        <w:rPr>
          <w:rFonts w:ascii="Arial" w:eastAsia="Arial" w:hAnsi="Arial"/>
          <w:color w:val="000000"/>
          <w:sz w:val="20"/>
        </w:rPr>
      </w:pPr>
      <w:proofErr w:type="spellStart"/>
      <w:r>
        <w:rPr>
          <w:rFonts w:ascii="Arial" w:eastAsia="Arial" w:hAnsi="Arial"/>
          <w:color w:val="000000"/>
          <w:sz w:val="20"/>
        </w:rPr>
        <w:t>RoCoF</w:t>
      </w:r>
      <w:proofErr w:type="spellEnd"/>
      <w:r>
        <w:rPr>
          <w:rFonts w:ascii="Arial" w:eastAsia="Arial" w:hAnsi="Arial"/>
          <w:color w:val="000000"/>
          <w:sz w:val="20"/>
        </w:rPr>
        <w:tab/>
        <w:t>Rate of Change of Frequency</w:t>
      </w:r>
    </w:p>
    <w:p w14:paraId="4F931A36" w14:textId="77777777" w:rsidR="00360AC1" w:rsidRDefault="00E25DD0">
      <w:pPr>
        <w:tabs>
          <w:tab w:val="left" w:pos="1440"/>
        </w:tabs>
        <w:spacing w:before="1"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SHET</w:t>
      </w:r>
      <w:r>
        <w:rPr>
          <w:rFonts w:ascii="Arial" w:eastAsia="Arial" w:hAnsi="Arial"/>
          <w:color w:val="000000"/>
          <w:sz w:val="20"/>
        </w:rPr>
        <w:tab/>
        <w:t>Scottish Hydro-Electric Transmission PLC</w:t>
      </w:r>
    </w:p>
    <w:p w14:paraId="59616E18" w14:textId="77777777" w:rsidR="00360AC1" w:rsidRDefault="00E25DD0">
      <w:pPr>
        <w:tabs>
          <w:tab w:val="left" w:pos="1440"/>
        </w:tabs>
        <w:spacing w:line="225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SPT</w:t>
      </w:r>
      <w:r>
        <w:rPr>
          <w:rFonts w:ascii="Arial" w:eastAsia="Arial" w:hAnsi="Arial"/>
          <w:color w:val="000000"/>
          <w:sz w:val="20"/>
        </w:rPr>
        <w:tab/>
        <w:t>SP Transmission Limited</w:t>
      </w:r>
    </w:p>
    <w:p w14:paraId="09C97ED1" w14:textId="77777777" w:rsidR="00360AC1" w:rsidRDefault="00E25DD0">
      <w:pPr>
        <w:tabs>
          <w:tab w:val="left" w:pos="1440"/>
        </w:tabs>
        <w:spacing w:before="1" w:line="230" w:lineRule="exact"/>
        <w:textAlignment w:val="baseline"/>
        <w:rPr>
          <w:rFonts w:ascii="Arial" w:eastAsia="Arial" w:hAnsi="Arial"/>
          <w:color w:val="000000"/>
          <w:spacing w:val="-2"/>
          <w:sz w:val="20"/>
        </w:rPr>
      </w:pPr>
      <w:r>
        <w:rPr>
          <w:rFonts w:ascii="Arial" w:eastAsia="Arial" w:hAnsi="Arial"/>
          <w:color w:val="000000"/>
          <w:spacing w:val="-2"/>
          <w:sz w:val="20"/>
        </w:rPr>
        <w:t>TO</w:t>
      </w:r>
      <w:r>
        <w:rPr>
          <w:rFonts w:ascii="Arial" w:eastAsia="Arial" w:hAnsi="Arial"/>
          <w:color w:val="000000"/>
          <w:spacing w:val="-2"/>
          <w:sz w:val="20"/>
        </w:rPr>
        <w:tab/>
        <w:t>Transmission Owner or Offshore Transmission Owner</w:t>
      </w:r>
    </w:p>
    <w:p w14:paraId="1212C137" w14:textId="77777777" w:rsidR="00360AC1" w:rsidRDefault="00E25DD0">
      <w:pPr>
        <w:tabs>
          <w:tab w:val="left" w:pos="1440"/>
        </w:tabs>
        <w:spacing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NPS</w:t>
      </w:r>
      <w:r>
        <w:rPr>
          <w:rFonts w:ascii="Arial" w:eastAsia="Arial" w:hAnsi="Arial"/>
          <w:color w:val="000000"/>
          <w:sz w:val="20"/>
        </w:rPr>
        <w:tab/>
        <w:t>Negative Phase Sequence</w:t>
      </w:r>
    </w:p>
    <w:p w14:paraId="748B11AD" w14:textId="77777777" w:rsidR="00360AC1" w:rsidRDefault="00E25DD0">
      <w:pPr>
        <w:spacing w:before="463" w:line="274" w:lineRule="exact"/>
        <w:textAlignment w:val="baseline"/>
        <w:rPr>
          <w:rFonts w:ascii="Arial" w:eastAsia="Arial" w:hAnsi="Arial"/>
          <w:b/>
          <w:i/>
          <w:color w:val="000000"/>
          <w:sz w:val="24"/>
        </w:rPr>
      </w:pPr>
      <w:r>
        <w:rPr>
          <w:rFonts w:ascii="Arial" w:eastAsia="Arial" w:hAnsi="Arial"/>
          <w:b/>
          <w:i/>
          <w:color w:val="000000"/>
          <w:sz w:val="24"/>
        </w:rPr>
        <w:t>Definitions</w:t>
      </w:r>
    </w:p>
    <w:p w14:paraId="16320A9E" w14:textId="77777777" w:rsidR="00360AC1" w:rsidRDefault="00E25DD0">
      <w:pPr>
        <w:spacing w:before="226" w:line="229" w:lineRule="exact"/>
        <w:textAlignment w:val="baseline"/>
        <w:rPr>
          <w:rFonts w:ascii="Arial" w:eastAsia="Arial" w:hAnsi="Arial"/>
          <w:b/>
          <w:i/>
          <w:color w:val="000000"/>
          <w:sz w:val="20"/>
        </w:rPr>
      </w:pPr>
      <w:r>
        <w:rPr>
          <w:rFonts w:ascii="Arial" w:eastAsia="Arial" w:hAnsi="Arial"/>
          <w:b/>
          <w:i/>
          <w:color w:val="000000"/>
          <w:sz w:val="20"/>
        </w:rPr>
        <w:t>STC definitions used:</w:t>
      </w:r>
    </w:p>
    <w:p w14:paraId="18CE111D" w14:textId="77777777" w:rsidR="00360AC1" w:rsidRDefault="00E25DD0">
      <w:pPr>
        <w:spacing w:before="354" w:line="230" w:lineRule="exact"/>
        <w:textAlignment w:val="baseline"/>
        <w:rPr>
          <w:rFonts w:ascii="Arial" w:eastAsia="Arial" w:hAnsi="Arial"/>
          <w:color w:val="000000"/>
          <w:spacing w:val="-1"/>
          <w:sz w:val="20"/>
        </w:rPr>
      </w:pPr>
      <w:r>
        <w:rPr>
          <w:rFonts w:ascii="Arial" w:eastAsia="Arial" w:hAnsi="Arial"/>
          <w:color w:val="000000"/>
          <w:spacing w:val="-1"/>
          <w:sz w:val="20"/>
        </w:rPr>
        <w:t>Event</w:t>
      </w:r>
    </w:p>
    <w:p w14:paraId="3473447A" w14:textId="77777777" w:rsidR="00360AC1" w:rsidRDefault="00E25DD0">
      <w:pPr>
        <w:spacing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Generator</w:t>
      </w:r>
    </w:p>
    <w:p w14:paraId="4516C5FA" w14:textId="77777777" w:rsidR="00360AC1" w:rsidRDefault="00E25DD0">
      <w:pPr>
        <w:spacing w:before="1"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Grid Supply Point</w:t>
      </w:r>
    </w:p>
    <w:p w14:paraId="15B5D081" w14:textId="77777777" w:rsidR="00360AC1" w:rsidRDefault="00E25DD0">
      <w:pPr>
        <w:spacing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Interconnector</w:t>
      </w:r>
    </w:p>
    <w:p w14:paraId="7B0C9FAE" w14:textId="77777777" w:rsidR="00360AC1" w:rsidRDefault="00E25DD0">
      <w:pPr>
        <w:spacing w:before="1"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National Electricity Transmission System</w:t>
      </w:r>
    </w:p>
    <w:p w14:paraId="2E56C69B" w14:textId="6FA08AAC" w:rsidR="00360AC1" w:rsidRDefault="00E31F6E">
      <w:pPr>
        <w:spacing w:line="230" w:lineRule="exact"/>
        <w:textAlignment w:val="baseline"/>
        <w:rPr>
          <w:rFonts w:ascii="Arial" w:eastAsia="Arial" w:hAnsi="Arial"/>
          <w:color w:val="000000"/>
          <w:spacing w:val="-3"/>
          <w:sz w:val="20"/>
        </w:rPr>
      </w:pPr>
      <w:r>
        <w:rPr>
          <w:rFonts w:ascii="Arial" w:eastAsia="Arial" w:hAnsi="Arial"/>
          <w:color w:val="000000"/>
          <w:spacing w:val="-3"/>
          <w:sz w:val="20"/>
        </w:rPr>
        <w:t>The Company</w:t>
      </w:r>
    </w:p>
    <w:p w14:paraId="520DED77" w14:textId="77777777" w:rsidR="00360AC1" w:rsidRDefault="00E25DD0">
      <w:pPr>
        <w:spacing w:line="230" w:lineRule="exact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Transmission Licence</w:t>
      </w:r>
    </w:p>
    <w:p w14:paraId="7B5BE12B" w14:textId="77777777" w:rsidR="00360AC1" w:rsidRDefault="00360AC1">
      <w:pPr>
        <w:sectPr w:rsidR="00360AC1">
          <w:headerReference w:type="default" r:id="rId19"/>
          <w:footerReference w:type="default" r:id="rId20"/>
          <w:pgSz w:w="11909" w:h="16838"/>
          <w:pgMar w:top="720" w:right="3874" w:bottom="673" w:left="1795" w:header="720" w:footer="720" w:gutter="0"/>
          <w:cols w:space="720"/>
        </w:sectPr>
      </w:pPr>
    </w:p>
    <w:p w14:paraId="0EDA20E4" w14:textId="0A9DA937" w:rsidR="00360AC1" w:rsidRDefault="00E25DD0">
      <w:pPr>
        <w:spacing w:line="295" w:lineRule="exact"/>
        <w:ind w:right="3096"/>
        <w:textAlignment w:val="baseline"/>
        <w:rPr>
          <w:rFonts w:ascii="Arial" w:eastAsia="Arial" w:hAnsi="Arial"/>
          <w:color w:val="00000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5" behindDoc="1" locked="0" layoutInCell="1" allowOverlap="1" wp14:anchorId="7ADD9F4F" wp14:editId="25873485">
                <wp:simplePos x="0" y="0"/>
                <wp:positionH relativeFrom="page">
                  <wp:posOffset>3561080</wp:posOffset>
                </wp:positionH>
                <wp:positionV relativeFrom="page">
                  <wp:posOffset>10013315</wp:posOffset>
                </wp:positionV>
                <wp:extent cx="436880" cy="14859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E364D" w14:textId="77777777" w:rsidR="00360AC1" w:rsidRDefault="00E25DD0">
                            <w:pPr>
                              <w:spacing w:before="1" w:line="228" w:lineRule="exact"/>
                              <w:textAlignment w:val="baseline"/>
                              <w:rPr>
                                <w:rFonts w:ascii="Arial" w:eastAsia="Arial" w:hAnsi="Arial"/>
                                <w:color w:val="000000"/>
                                <w:spacing w:val="10"/>
                                <w:sz w:val="20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color w:val="000000"/>
                                <w:spacing w:val="10"/>
                                <w:sz w:val="20"/>
                              </w:rPr>
                              <w:t>6 of 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D9F4F" id="Text Box 1" o:spid="_x0000_s1031" type="#_x0000_t202" style="position:absolute;margin-left:280.4pt;margin-top:788.45pt;width:34.4pt;height:11.7pt;z-index:-251658235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" filled="f" stroked="f">
                <v:textbox inset="0,0,0,0">
                  <w:txbxContent>
                    <w:p w14:paraId="10BE364D" w14:textId="77777777" w:rsidR="00360AC1" w:rsidRDefault="00E25DD0">
                      <w:pPr>
                        <w:spacing w:before="1" w:line="228" w:lineRule="exact"/>
                        <w:textAlignment w:val="baseline"/>
                        <w:rPr>
                          <w:rFonts w:ascii="Arial" w:eastAsia="Arial" w:hAnsi="Arial"/>
                          <w:color w:val="000000"/>
                          <w:spacing w:val="10"/>
                          <w:sz w:val="20"/>
                        </w:rPr>
                      </w:pPr>
                      <w:r>
                        <w:rPr>
                          <w:rFonts w:ascii="Arial" w:eastAsia="Arial" w:hAnsi="Arial"/>
                          <w:color w:val="000000"/>
                          <w:spacing w:val="10"/>
                          <w:sz w:val="20"/>
                        </w:rPr>
                        <w:t>6 of 6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eastAsia="Arial" w:hAnsi="Arial"/>
          <w:color w:val="000000"/>
          <w:sz w:val="20"/>
        </w:rPr>
        <w:t>STCP27-01 System Performance Monitoring Requirements Issue 00</w:t>
      </w:r>
      <w:r w:rsidR="00BC7E73">
        <w:rPr>
          <w:rFonts w:ascii="Arial" w:eastAsia="Arial" w:hAnsi="Arial"/>
          <w:color w:val="000000"/>
          <w:sz w:val="20"/>
        </w:rPr>
        <w:t>3</w:t>
      </w:r>
      <w:r>
        <w:rPr>
          <w:rFonts w:ascii="Arial" w:eastAsia="Arial" w:hAnsi="Arial"/>
          <w:color w:val="000000"/>
          <w:sz w:val="20"/>
        </w:rPr>
        <w:t xml:space="preserve"> </w:t>
      </w:r>
      <w:r>
        <w:rPr>
          <w:rFonts w:ascii="Arial" w:eastAsia="Arial" w:hAnsi="Arial"/>
          <w:color w:val="000000"/>
          <w:sz w:val="23"/>
        </w:rPr>
        <w:t xml:space="preserve">– </w:t>
      </w:r>
      <w:r w:rsidR="00BC7E73">
        <w:rPr>
          <w:rFonts w:ascii="Arial" w:eastAsia="Arial" w:hAnsi="Arial"/>
          <w:color w:val="000000"/>
          <w:sz w:val="20"/>
        </w:rPr>
        <w:t>25</w:t>
      </w:r>
      <w:r>
        <w:rPr>
          <w:rFonts w:ascii="Arial" w:eastAsia="Arial" w:hAnsi="Arial"/>
          <w:color w:val="000000"/>
          <w:sz w:val="20"/>
        </w:rPr>
        <w:t xml:space="preserve"> April 20</w:t>
      </w:r>
      <w:r w:rsidR="00BC7E73">
        <w:rPr>
          <w:rFonts w:ascii="Arial" w:eastAsia="Arial" w:hAnsi="Arial"/>
          <w:color w:val="000000"/>
          <w:sz w:val="20"/>
        </w:rPr>
        <w:t>23</w:t>
      </w:r>
    </w:p>
    <w:p w14:paraId="612C7E74" w14:textId="77777777" w:rsidR="00360AC1" w:rsidRDefault="00E25DD0">
      <w:pPr>
        <w:spacing w:before="133" w:after="826" w:line="323" w:lineRule="exact"/>
        <w:textAlignment w:val="baseline"/>
        <w:rPr>
          <w:rFonts w:ascii="Arial" w:eastAsia="Arial" w:hAnsi="Arial"/>
          <w:b/>
          <w:i/>
          <w:color w:val="000000"/>
          <w:sz w:val="28"/>
        </w:rPr>
      </w:pPr>
      <w:r>
        <w:rPr>
          <w:rFonts w:ascii="Arial" w:eastAsia="Arial" w:hAnsi="Arial"/>
          <w:b/>
          <w:i/>
          <w:color w:val="000000"/>
          <w:sz w:val="28"/>
        </w:rPr>
        <w:t>Appendix B: Data Requirements</w:t>
      </w:r>
    </w:p>
    <w:tbl>
      <w:tblPr>
        <w:tblW w:w="0" w:type="auto"/>
        <w:tblInd w:w="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52"/>
        <w:gridCol w:w="4152"/>
      </w:tblGrid>
      <w:tr w:rsidR="00360AC1" w14:paraId="2A7A941F" w14:textId="77777777">
        <w:trPr>
          <w:trHeight w:hRule="exact" w:val="926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FC07C1" w14:textId="77777777" w:rsidR="00360AC1" w:rsidRDefault="00E25DD0">
            <w:pPr>
              <w:spacing w:after="665" w:line="235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Real Time Interrogation data RMS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221E6" w14:textId="77777777" w:rsidR="00360AC1" w:rsidRDefault="00E25DD0">
            <w:pPr>
              <w:spacing w:line="235" w:lineRule="exact"/>
              <w:ind w:left="144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Further details</w:t>
            </w:r>
          </w:p>
          <w:p w14:paraId="479B4388" w14:textId="77777777" w:rsidR="00360AC1" w:rsidRDefault="00E25DD0">
            <w:pPr>
              <w:spacing w:before="108" w:after="125" w:line="216" w:lineRule="exact"/>
              <w:ind w:left="144" w:right="684"/>
              <w:textAlignment w:val="baseline"/>
              <w:rPr>
                <w:rFonts w:ascii="Verdana" w:eastAsia="Verdana" w:hAnsi="Verdana"/>
                <w:color w:val="000000"/>
                <w:sz w:val="15"/>
              </w:rPr>
            </w:pPr>
            <w:r>
              <w:rPr>
                <w:rFonts w:ascii="Verdana" w:eastAsia="Verdana" w:hAnsi="Verdana"/>
                <w:color w:val="000000"/>
                <w:sz w:val="15"/>
              </w:rPr>
              <w:t xml:space="preserve">Time </w:t>
            </w:r>
            <w:proofErr w:type="spellStart"/>
            <w:r>
              <w:rPr>
                <w:rFonts w:ascii="Verdana" w:eastAsia="Verdana" w:hAnsi="Verdana"/>
                <w:color w:val="000000"/>
                <w:sz w:val="15"/>
              </w:rPr>
              <w:t>synchronisation</w:t>
            </w:r>
            <w:proofErr w:type="spellEnd"/>
            <w:r>
              <w:rPr>
                <w:rFonts w:ascii="Verdana" w:eastAsia="Verdana" w:hAnsi="Verdana"/>
                <w:color w:val="000000"/>
                <w:sz w:val="15"/>
              </w:rPr>
              <w:t xml:space="preserve"> at source (minimum 1µs accuracy)</w:t>
            </w:r>
          </w:p>
        </w:tc>
      </w:tr>
      <w:tr w:rsidR="00360AC1" w14:paraId="3D3423E6" w14:textId="77777777">
        <w:trPr>
          <w:trHeight w:hRule="exact" w:val="591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12953" w14:textId="77777777" w:rsidR="00360AC1" w:rsidRDefault="00E25DD0">
            <w:pPr>
              <w:spacing w:after="119" w:line="230" w:lineRule="exact"/>
              <w:ind w:left="108" w:right="576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Magnitude and phase angle of 3 phase voltage and current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B3A9B" w14:textId="77777777" w:rsidR="00360AC1" w:rsidRDefault="00E25DD0">
            <w:pPr>
              <w:spacing w:after="119" w:line="230" w:lineRule="exact"/>
              <w:ind w:left="108" w:right="432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 xml:space="preserve">Time </w:t>
            </w:r>
            <w:proofErr w:type="spellStart"/>
            <w:r>
              <w:rPr>
                <w:rFonts w:ascii="Arial" w:eastAsia="Arial" w:hAnsi="Arial"/>
                <w:color w:val="000000"/>
                <w:sz w:val="20"/>
              </w:rPr>
              <w:t>synchronised</w:t>
            </w:r>
            <w:proofErr w:type="spellEnd"/>
            <w:r>
              <w:rPr>
                <w:rFonts w:ascii="Arial" w:eastAsia="Arial" w:hAnsi="Arial"/>
                <w:color w:val="000000"/>
                <w:sz w:val="20"/>
              </w:rPr>
              <w:t xml:space="preserve"> and minimum update rate of 25Hz</w:t>
            </w:r>
          </w:p>
        </w:tc>
      </w:tr>
      <w:tr w:rsidR="00360AC1" w14:paraId="1C604443" w14:textId="77777777">
        <w:trPr>
          <w:trHeight w:hRule="exact" w:val="59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52155C" w14:textId="77777777" w:rsidR="00360AC1" w:rsidRDefault="00E25DD0">
            <w:pPr>
              <w:spacing w:after="335" w:line="233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Frequency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A25FE" w14:textId="77777777" w:rsidR="00360AC1" w:rsidRDefault="00E25DD0">
            <w:pPr>
              <w:spacing w:after="105" w:line="230" w:lineRule="exact"/>
              <w:ind w:left="108" w:right="432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 xml:space="preserve">Time </w:t>
            </w:r>
            <w:proofErr w:type="spellStart"/>
            <w:r>
              <w:rPr>
                <w:rFonts w:ascii="Arial" w:eastAsia="Arial" w:hAnsi="Arial"/>
                <w:color w:val="000000"/>
                <w:sz w:val="20"/>
              </w:rPr>
              <w:t>synchronised</w:t>
            </w:r>
            <w:proofErr w:type="spellEnd"/>
            <w:r>
              <w:rPr>
                <w:rFonts w:ascii="Arial" w:eastAsia="Arial" w:hAnsi="Arial"/>
                <w:color w:val="000000"/>
                <w:sz w:val="20"/>
              </w:rPr>
              <w:t xml:space="preserve"> and minimum update rate of 25Hz</w:t>
            </w:r>
          </w:p>
        </w:tc>
      </w:tr>
      <w:tr w:rsidR="00360AC1" w14:paraId="32391D53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2780A7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F56FD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099B8EF9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6C4D4" w14:textId="77777777" w:rsidR="00360AC1" w:rsidRDefault="00E25DD0">
            <w:pPr>
              <w:spacing w:after="103" w:line="235" w:lineRule="exact"/>
              <w:ind w:left="115"/>
              <w:textAlignment w:val="baseline"/>
              <w:rPr>
                <w:rFonts w:ascii="Arial" w:eastAsia="Arial" w:hAnsi="Arial"/>
                <w:b/>
                <w:color w:val="000000"/>
                <w:sz w:val="20"/>
              </w:rPr>
            </w:pPr>
            <w:r>
              <w:rPr>
                <w:rFonts w:ascii="Arial" w:eastAsia="Arial" w:hAnsi="Arial"/>
                <w:b/>
                <w:color w:val="000000"/>
                <w:sz w:val="20"/>
              </w:rPr>
              <w:t>Post-Event data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59E463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3B646CD6" w14:textId="77777777">
        <w:trPr>
          <w:trHeight w:hRule="exact" w:val="586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8943D" w14:textId="77777777" w:rsidR="00360AC1" w:rsidRDefault="00E25DD0">
            <w:pPr>
              <w:spacing w:after="105" w:line="231" w:lineRule="exact"/>
              <w:ind w:left="108" w:right="576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Magnitude and phase angle of 3 phase voltage and current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BC153" w14:textId="77777777" w:rsidR="00360AC1" w:rsidRDefault="00E25DD0">
            <w:pPr>
              <w:spacing w:after="105" w:line="231" w:lineRule="exact"/>
              <w:ind w:left="108" w:right="432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 xml:space="preserve">Time </w:t>
            </w:r>
            <w:proofErr w:type="spellStart"/>
            <w:r>
              <w:rPr>
                <w:rFonts w:ascii="Arial" w:eastAsia="Arial" w:hAnsi="Arial"/>
                <w:color w:val="000000"/>
                <w:sz w:val="20"/>
              </w:rPr>
              <w:t>synchronised</w:t>
            </w:r>
            <w:proofErr w:type="spellEnd"/>
            <w:r>
              <w:rPr>
                <w:rFonts w:ascii="Arial" w:eastAsia="Arial" w:hAnsi="Arial"/>
                <w:color w:val="000000"/>
                <w:sz w:val="20"/>
              </w:rPr>
              <w:t xml:space="preserve"> and minimum update rate of 25Hz</w:t>
            </w:r>
          </w:p>
        </w:tc>
      </w:tr>
      <w:tr w:rsidR="00360AC1" w14:paraId="3C341E61" w14:textId="77777777">
        <w:trPr>
          <w:trHeight w:hRule="exact" w:val="59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B025DC" w14:textId="77777777" w:rsidR="00360AC1" w:rsidRDefault="00E25DD0">
            <w:pPr>
              <w:spacing w:after="335" w:line="233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Frequency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933C6" w14:textId="77777777" w:rsidR="00360AC1" w:rsidRDefault="00E25DD0">
            <w:pPr>
              <w:spacing w:after="105" w:line="230" w:lineRule="exact"/>
              <w:ind w:left="108" w:right="432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 xml:space="preserve">Time </w:t>
            </w:r>
            <w:proofErr w:type="spellStart"/>
            <w:r>
              <w:rPr>
                <w:rFonts w:ascii="Arial" w:eastAsia="Arial" w:hAnsi="Arial"/>
                <w:color w:val="000000"/>
                <w:sz w:val="20"/>
              </w:rPr>
              <w:t>synchronised</w:t>
            </w:r>
            <w:proofErr w:type="spellEnd"/>
            <w:r>
              <w:rPr>
                <w:rFonts w:ascii="Arial" w:eastAsia="Arial" w:hAnsi="Arial"/>
                <w:color w:val="000000"/>
                <w:sz w:val="20"/>
              </w:rPr>
              <w:t xml:space="preserve"> and minimum update rate of 25Hz</w:t>
            </w:r>
          </w:p>
        </w:tc>
      </w:tr>
      <w:tr w:rsidR="00360AC1" w14:paraId="5324D6E1" w14:textId="77777777">
        <w:trPr>
          <w:trHeight w:hRule="exact" w:val="591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E34FF" w14:textId="77777777" w:rsidR="00360AC1" w:rsidRDefault="00E25DD0">
            <w:pPr>
              <w:spacing w:after="105" w:line="231" w:lineRule="exact"/>
              <w:ind w:left="108" w:right="468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 xml:space="preserve">Waveform data (voltage and current in 3 </w:t>
            </w:r>
            <w:proofErr w:type="gramStart"/>
            <w:r>
              <w:rPr>
                <w:rFonts w:ascii="Arial" w:eastAsia="Arial" w:hAnsi="Arial"/>
                <w:color w:val="000000"/>
                <w:sz w:val="20"/>
              </w:rPr>
              <w:t>phase</w:t>
            </w:r>
            <w:proofErr w:type="gramEnd"/>
            <w:r>
              <w:rPr>
                <w:rFonts w:ascii="Arial" w:eastAsia="Arial" w:hAnsi="Arial"/>
                <w:color w:val="000000"/>
                <w:sz w:val="20"/>
              </w:rPr>
              <w:t xml:space="preserve"> where available)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C3F899" w14:textId="77777777" w:rsidR="00360AC1" w:rsidRDefault="00E25DD0">
            <w:pPr>
              <w:spacing w:after="336" w:line="233" w:lineRule="exact"/>
              <w:ind w:left="11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6.4kHz minimum</w:t>
            </w:r>
          </w:p>
        </w:tc>
      </w:tr>
      <w:tr w:rsidR="00360AC1" w14:paraId="027A4199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452A6" w14:textId="77777777" w:rsidR="00360AC1" w:rsidRDefault="00E25DD0">
            <w:pPr>
              <w:spacing w:after="105" w:line="233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MW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38D24" w14:textId="77777777" w:rsidR="00360AC1" w:rsidRDefault="00E25DD0">
            <w:pPr>
              <w:spacing w:after="105" w:line="233" w:lineRule="exact"/>
              <w:ind w:left="11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Update rate of 25Hz</w:t>
            </w:r>
          </w:p>
        </w:tc>
      </w:tr>
      <w:tr w:rsidR="00360AC1" w14:paraId="13D31F31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3341CE" w14:textId="77777777" w:rsidR="00360AC1" w:rsidRDefault="00E25DD0">
            <w:pPr>
              <w:spacing w:after="105" w:line="233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MVAr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050A7" w14:textId="77777777" w:rsidR="00360AC1" w:rsidRDefault="00E25DD0">
            <w:pPr>
              <w:spacing w:after="105" w:line="233" w:lineRule="exact"/>
              <w:ind w:left="11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Update rate of 25Hz</w:t>
            </w:r>
          </w:p>
        </w:tc>
      </w:tr>
      <w:tr w:rsidR="00360AC1" w14:paraId="3B9B803F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604C7B" w14:textId="77777777" w:rsidR="00360AC1" w:rsidRDefault="00E25DD0">
            <w:pPr>
              <w:spacing w:after="105" w:line="233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Hz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2CE91" w14:textId="77777777" w:rsidR="00360AC1" w:rsidRDefault="00E25DD0">
            <w:pPr>
              <w:spacing w:after="105" w:line="233" w:lineRule="exact"/>
              <w:ind w:left="110"/>
              <w:textAlignment w:val="baseline"/>
              <w:rPr>
                <w:rFonts w:ascii="Arial" w:eastAsia="Arial" w:hAnsi="Arial"/>
                <w:color w:val="000000"/>
                <w:sz w:val="20"/>
              </w:rPr>
            </w:pPr>
            <w:r>
              <w:rPr>
                <w:rFonts w:ascii="Arial" w:eastAsia="Arial" w:hAnsi="Arial"/>
                <w:color w:val="000000"/>
                <w:sz w:val="20"/>
              </w:rPr>
              <w:t>Update rate of 25Hz</w:t>
            </w:r>
          </w:p>
        </w:tc>
      </w:tr>
      <w:tr w:rsidR="00360AC1" w14:paraId="10F2B4E0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3B632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C176AD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01079ED7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1A9AD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72372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22464A4D" w14:textId="77777777">
        <w:trPr>
          <w:trHeight w:hRule="exact" w:val="360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54A17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D81FBB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  <w:tr w:rsidR="00360AC1" w14:paraId="6F117B43" w14:textId="77777777">
        <w:trPr>
          <w:trHeight w:hRule="exact" w:val="364"/>
        </w:trPr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D237E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78978" w14:textId="77777777" w:rsidR="00360AC1" w:rsidRDefault="00360AC1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</w:p>
        </w:tc>
      </w:tr>
    </w:tbl>
    <w:p w14:paraId="0CB29BCD" w14:textId="77777777" w:rsidR="007A61F2" w:rsidRDefault="007A61F2"/>
    <w:sectPr w:rsidR="007A61F2">
      <w:headerReference w:type="default" r:id="rId21"/>
      <w:footerReference w:type="default" r:id="rId22"/>
      <w:pgSz w:w="11909" w:h="16838"/>
      <w:pgMar w:top="720" w:right="1777" w:bottom="673" w:left="17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0BA1D" w14:textId="77777777" w:rsidR="00464B5C" w:rsidRDefault="00464B5C">
      <w:r>
        <w:separator/>
      </w:r>
    </w:p>
  </w:endnote>
  <w:endnote w:type="continuationSeparator" w:id="0">
    <w:p w14:paraId="47271273" w14:textId="77777777" w:rsidR="00464B5C" w:rsidRDefault="00464B5C">
      <w:r>
        <w:continuationSeparator/>
      </w:r>
    </w:p>
  </w:endnote>
  <w:endnote w:type="continuationNotice" w:id="1">
    <w:p w14:paraId="0EF68FC8" w14:textId="77777777" w:rsidR="00464B5C" w:rsidRDefault="00464B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0DF7EB0C" w14:paraId="633A7D38" w14:textId="77777777" w:rsidTr="0DF7EB0C">
      <w:trPr>
        <w:trHeight w:val="300"/>
      </w:trPr>
      <w:tc>
        <w:tcPr>
          <w:tcW w:w="3255" w:type="dxa"/>
        </w:tcPr>
        <w:p w14:paraId="637CA1EE" w14:textId="45E3408B" w:rsidR="0DF7EB0C" w:rsidRDefault="0DF7EB0C" w:rsidP="0DF7EB0C">
          <w:pPr>
            <w:pStyle w:val="Header"/>
            <w:ind w:left="-115"/>
          </w:pPr>
        </w:p>
      </w:tc>
      <w:tc>
        <w:tcPr>
          <w:tcW w:w="3255" w:type="dxa"/>
        </w:tcPr>
        <w:p w14:paraId="504EBC3A" w14:textId="7C5E0449" w:rsidR="0DF7EB0C" w:rsidRDefault="0DF7EB0C" w:rsidP="0DF7EB0C">
          <w:pPr>
            <w:pStyle w:val="Header"/>
            <w:jc w:val="center"/>
          </w:pPr>
        </w:p>
      </w:tc>
      <w:tc>
        <w:tcPr>
          <w:tcW w:w="3255" w:type="dxa"/>
        </w:tcPr>
        <w:p w14:paraId="58F5BAF0" w14:textId="3273586C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68E2D824" w14:textId="55B546EB" w:rsidR="0DF7EB0C" w:rsidRDefault="0DF7EB0C" w:rsidP="0DF7EB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70"/>
      <w:gridCol w:w="2770"/>
      <w:gridCol w:w="2770"/>
    </w:tblGrid>
    <w:tr w:rsidR="0DF7EB0C" w14:paraId="62CEF2A2" w14:textId="77777777" w:rsidTr="0DF7EB0C">
      <w:trPr>
        <w:trHeight w:val="300"/>
      </w:trPr>
      <w:tc>
        <w:tcPr>
          <w:tcW w:w="2770" w:type="dxa"/>
        </w:tcPr>
        <w:p w14:paraId="4F6E20E1" w14:textId="4590FBD0" w:rsidR="0DF7EB0C" w:rsidRDefault="0DF7EB0C" w:rsidP="0DF7EB0C">
          <w:pPr>
            <w:pStyle w:val="Header"/>
            <w:ind w:left="-115"/>
          </w:pPr>
        </w:p>
      </w:tc>
      <w:tc>
        <w:tcPr>
          <w:tcW w:w="2770" w:type="dxa"/>
        </w:tcPr>
        <w:p w14:paraId="6A435023" w14:textId="4156CB2A" w:rsidR="0DF7EB0C" w:rsidRDefault="0DF7EB0C" w:rsidP="0DF7EB0C">
          <w:pPr>
            <w:pStyle w:val="Header"/>
            <w:jc w:val="center"/>
          </w:pPr>
        </w:p>
      </w:tc>
      <w:tc>
        <w:tcPr>
          <w:tcW w:w="2770" w:type="dxa"/>
        </w:tcPr>
        <w:p w14:paraId="0D51F6FA" w14:textId="54D7C4D2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70656F27" w14:textId="57A6EC21" w:rsidR="0DF7EB0C" w:rsidRDefault="0DF7EB0C" w:rsidP="0DF7EB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10149793" w14:textId="77777777" w:rsidTr="0DF7EB0C">
      <w:trPr>
        <w:trHeight w:val="300"/>
      </w:trPr>
      <w:tc>
        <w:tcPr>
          <w:tcW w:w="2785" w:type="dxa"/>
        </w:tcPr>
        <w:p w14:paraId="7A7EB808" w14:textId="6C81E30D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03885E41" w14:textId="40D44A18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3E481A16" w14:textId="541FA0BE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09BE0F0D" w14:textId="6243F161" w:rsidR="0DF7EB0C" w:rsidRDefault="0DF7EB0C" w:rsidP="0DF7EB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70D205E8" w14:textId="77777777" w:rsidTr="0DF7EB0C">
      <w:trPr>
        <w:trHeight w:val="300"/>
      </w:trPr>
      <w:tc>
        <w:tcPr>
          <w:tcW w:w="2785" w:type="dxa"/>
        </w:tcPr>
        <w:p w14:paraId="53B7C805" w14:textId="457641CC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03B1FC57" w14:textId="433DE95B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5E72A9B5" w14:textId="477E90BC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18D50493" w14:textId="324E7478" w:rsidR="0DF7EB0C" w:rsidRDefault="0DF7EB0C" w:rsidP="0DF7EB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080"/>
      <w:gridCol w:w="2080"/>
      <w:gridCol w:w="2080"/>
    </w:tblGrid>
    <w:tr w:rsidR="0DF7EB0C" w14:paraId="2BB5EF58" w14:textId="77777777" w:rsidTr="0DF7EB0C">
      <w:trPr>
        <w:trHeight w:val="300"/>
      </w:trPr>
      <w:tc>
        <w:tcPr>
          <w:tcW w:w="2080" w:type="dxa"/>
        </w:tcPr>
        <w:p w14:paraId="2567CDFC" w14:textId="09B5E90F" w:rsidR="0DF7EB0C" w:rsidRDefault="0DF7EB0C" w:rsidP="0DF7EB0C">
          <w:pPr>
            <w:pStyle w:val="Header"/>
            <w:ind w:left="-115"/>
          </w:pPr>
        </w:p>
      </w:tc>
      <w:tc>
        <w:tcPr>
          <w:tcW w:w="2080" w:type="dxa"/>
        </w:tcPr>
        <w:p w14:paraId="5F15221F" w14:textId="121C3E2A" w:rsidR="0DF7EB0C" w:rsidRDefault="0DF7EB0C" w:rsidP="0DF7EB0C">
          <w:pPr>
            <w:pStyle w:val="Header"/>
            <w:jc w:val="center"/>
          </w:pPr>
        </w:p>
      </w:tc>
      <w:tc>
        <w:tcPr>
          <w:tcW w:w="2080" w:type="dxa"/>
        </w:tcPr>
        <w:p w14:paraId="21F2D72C" w14:textId="759E03E4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27E822A9" w14:textId="546CCDEB" w:rsidR="0DF7EB0C" w:rsidRDefault="0DF7EB0C" w:rsidP="0DF7EB0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4C83E2C7" w14:textId="77777777" w:rsidTr="0DF7EB0C">
      <w:trPr>
        <w:trHeight w:val="300"/>
      </w:trPr>
      <w:tc>
        <w:tcPr>
          <w:tcW w:w="2785" w:type="dxa"/>
        </w:tcPr>
        <w:p w14:paraId="02DFDAE7" w14:textId="452C3D17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020AA660" w14:textId="3D45D9AF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141DC97D" w14:textId="6C4B0EDF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7AA4CAD4" w14:textId="2C092D55" w:rsidR="0DF7EB0C" w:rsidRDefault="0DF7EB0C" w:rsidP="0DF7E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C0305" w14:textId="77777777" w:rsidR="00464B5C" w:rsidRDefault="00464B5C">
      <w:r>
        <w:separator/>
      </w:r>
    </w:p>
  </w:footnote>
  <w:footnote w:type="continuationSeparator" w:id="0">
    <w:p w14:paraId="3E143117" w14:textId="77777777" w:rsidR="00464B5C" w:rsidRDefault="00464B5C">
      <w:r>
        <w:continuationSeparator/>
      </w:r>
    </w:p>
  </w:footnote>
  <w:footnote w:type="continuationNotice" w:id="1">
    <w:p w14:paraId="0CCBAD51" w14:textId="77777777" w:rsidR="00464B5C" w:rsidRDefault="00464B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0DF7EB0C" w14:paraId="55A8DFF3" w14:textId="77777777" w:rsidTr="0DF7EB0C">
      <w:trPr>
        <w:trHeight w:val="300"/>
      </w:trPr>
      <w:tc>
        <w:tcPr>
          <w:tcW w:w="3255" w:type="dxa"/>
        </w:tcPr>
        <w:p w14:paraId="2729A9C1" w14:textId="0AB283F1" w:rsidR="0DF7EB0C" w:rsidRDefault="0DF7EB0C" w:rsidP="0DF7EB0C">
          <w:pPr>
            <w:pStyle w:val="Header"/>
            <w:ind w:left="-115"/>
          </w:pPr>
        </w:p>
      </w:tc>
      <w:tc>
        <w:tcPr>
          <w:tcW w:w="3255" w:type="dxa"/>
        </w:tcPr>
        <w:p w14:paraId="1863A8B2" w14:textId="0D7EA1BF" w:rsidR="0DF7EB0C" w:rsidRDefault="0DF7EB0C" w:rsidP="0DF7EB0C">
          <w:pPr>
            <w:pStyle w:val="Header"/>
            <w:jc w:val="center"/>
          </w:pPr>
        </w:p>
      </w:tc>
      <w:tc>
        <w:tcPr>
          <w:tcW w:w="3255" w:type="dxa"/>
        </w:tcPr>
        <w:p w14:paraId="571BD688" w14:textId="4464F5B5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7624F5E7" w14:textId="0845E780" w:rsidR="0DF7EB0C" w:rsidRDefault="0DF7EB0C" w:rsidP="0DF7EB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70"/>
      <w:gridCol w:w="2770"/>
      <w:gridCol w:w="2770"/>
    </w:tblGrid>
    <w:tr w:rsidR="0DF7EB0C" w14:paraId="6AC40F27" w14:textId="77777777" w:rsidTr="0DF7EB0C">
      <w:trPr>
        <w:trHeight w:val="300"/>
      </w:trPr>
      <w:tc>
        <w:tcPr>
          <w:tcW w:w="2770" w:type="dxa"/>
        </w:tcPr>
        <w:p w14:paraId="2744F7C3" w14:textId="6C0EC543" w:rsidR="0DF7EB0C" w:rsidRDefault="0DF7EB0C" w:rsidP="0DF7EB0C">
          <w:pPr>
            <w:pStyle w:val="Header"/>
            <w:ind w:left="-115"/>
          </w:pPr>
        </w:p>
      </w:tc>
      <w:tc>
        <w:tcPr>
          <w:tcW w:w="2770" w:type="dxa"/>
        </w:tcPr>
        <w:p w14:paraId="2043A7CE" w14:textId="5C7B9CAD" w:rsidR="0DF7EB0C" w:rsidRDefault="0DF7EB0C" w:rsidP="0DF7EB0C">
          <w:pPr>
            <w:pStyle w:val="Header"/>
            <w:jc w:val="center"/>
          </w:pPr>
        </w:p>
      </w:tc>
      <w:tc>
        <w:tcPr>
          <w:tcW w:w="2770" w:type="dxa"/>
        </w:tcPr>
        <w:p w14:paraId="4847661A" w14:textId="734BA947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06DE48A8" w14:textId="6EE85D9C" w:rsidR="0DF7EB0C" w:rsidRDefault="0DF7EB0C" w:rsidP="0DF7EB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4E91BD00" w14:textId="77777777" w:rsidTr="0DF7EB0C">
      <w:trPr>
        <w:trHeight w:val="300"/>
      </w:trPr>
      <w:tc>
        <w:tcPr>
          <w:tcW w:w="2785" w:type="dxa"/>
        </w:tcPr>
        <w:p w14:paraId="2DDFC4F5" w14:textId="39A1A2B6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3BDE6FB3" w14:textId="2D9AA19B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38E04C60" w14:textId="77FD47D4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25D6B3FB" w14:textId="371A897B" w:rsidR="0DF7EB0C" w:rsidRDefault="0DF7EB0C" w:rsidP="0DF7EB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30D8DF7F" w14:textId="77777777" w:rsidTr="0DF7EB0C">
      <w:trPr>
        <w:trHeight w:val="300"/>
      </w:trPr>
      <w:tc>
        <w:tcPr>
          <w:tcW w:w="2785" w:type="dxa"/>
        </w:tcPr>
        <w:p w14:paraId="4858D12A" w14:textId="262CA0BE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66843F91" w14:textId="2B62A08C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71964463" w14:textId="6DA6FAEE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59F2FD34" w14:textId="221CB4AB" w:rsidR="0DF7EB0C" w:rsidRDefault="0DF7EB0C" w:rsidP="0DF7EB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080"/>
      <w:gridCol w:w="2080"/>
      <w:gridCol w:w="2080"/>
    </w:tblGrid>
    <w:tr w:rsidR="0DF7EB0C" w14:paraId="5FC42668" w14:textId="77777777" w:rsidTr="0DF7EB0C">
      <w:trPr>
        <w:trHeight w:val="300"/>
      </w:trPr>
      <w:tc>
        <w:tcPr>
          <w:tcW w:w="2080" w:type="dxa"/>
        </w:tcPr>
        <w:p w14:paraId="6EA443D1" w14:textId="7BAF7095" w:rsidR="0DF7EB0C" w:rsidRDefault="0DF7EB0C" w:rsidP="0DF7EB0C">
          <w:pPr>
            <w:pStyle w:val="Header"/>
            <w:ind w:left="-115"/>
          </w:pPr>
        </w:p>
      </w:tc>
      <w:tc>
        <w:tcPr>
          <w:tcW w:w="2080" w:type="dxa"/>
        </w:tcPr>
        <w:p w14:paraId="4C31DBAF" w14:textId="32B5793D" w:rsidR="0DF7EB0C" w:rsidRDefault="0DF7EB0C" w:rsidP="0DF7EB0C">
          <w:pPr>
            <w:pStyle w:val="Header"/>
            <w:jc w:val="center"/>
          </w:pPr>
        </w:p>
      </w:tc>
      <w:tc>
        <w:tcPr>
          <w:tcW w:w="2080" w:type="dxa"/>
        </w:tcPr>
        <w:p w14:paraId="2D40D961" w14:textId="72B3CAE0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71D467E8" w14:textId="748607E4" w:rsidR="0DF7EB0C" w:rsidRDefault="0DF7EB0C" w:rsidP="0DF7EB0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85"/>
      <w:gridCol w:w="2785"/>
      <w:gridCol w:w="2785"/>
    </w:tblGrid>
    <w:tr w:rsidR="0DF7EB0C" w14:paraId="452C42F5" w14:textId="77777777" w:rsidTr="0DF7EB0C">
      <w:trPr>
        <w:trHeight w:val="300"/>
      </w:trPr>
      <w:tc>
        <w:tcPr>
          <w:tcW w:w="2785" w:type="dxa"/>
        </w:tcPr>
        <w:p w14:paraId="30211C3E" w14:textId="6D486E30" w:rsidR="0DF7EB0C" w:rsidRDefault="0DF7EB0C" w:rsidP="0DF7EB0C">
          <w:pPr>
            <w:pStyle w:val="Header"/>
            <w:ind w:left="-115"/>
          </w:pPr>
        </w:p>
      </w:tc>
      <w:tc>
        <w:tcPr>
          <w:tcW w:w="2785" w:type="dxa"/>
        </w:tcPr>
        <w:p w14:paraId="3C32CB2A" w14:textId="221DBBB5" w:rsidR="0DF7EB0C" w:rsidRDefault="0DF7EB0C" w:rsidP="0DF7EB0C">
          <w:pPr>
            <w:pStyle w:val="Header"/>
            <w:jc w:val="center"/>
          </w:pPr>
        </w:p>
      </w:tc>
      <w:tc>
        <w:tcPr>
          <w:tcW w:w="2785" w:type="dxa"/>
        </w:tcPr>
        <w:p w14:paraId="5618E8D5" w14:textId="6A9E927F" w:rsidR="0DF7EB0C" w:rsidRDefault="0DF7EB0C" w:rsidP="0DF7EB0C">
          <w:pPr>
            <w:pStyle w:val="Header"/>
            <w:ind w:right="-115"/>
            <w:jc w:val="right"/>
          </w:pPr>
        </w:p>
      </w:tc>
    </w:tr>
  </w:tbl>
  <w:p w14:paraId="368A1FCF" w14:textId="12F06F3F" w:rsidR="0DF7EB0C" w:rsidRDefault="0DF7EB0C" w:rsidP="0DF7EB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24486"/>
    <w:multiLevelType w:val="multilevel"/>
    <w:tmpl w:val="2E70069C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7222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AC1"/>
    <w:rsid w:val="00012190"/>
    <w:rsid w:val="00015B49"/>
    <w:rsid w:val="00047D43"/>
    <w:rsid w:val="0006688F"/>
    <w:rsid w:val="000E2BAD"/>
    <w:rsid w:val="001B7174"/>
    <w:rsid w:val="002B50FA"/>
    <w:rsid w:val="002D6BF7"/>
    <w:rsid w:val="002F0770"/>
    <w:rsid w:val="00305537"/>
    <w:rsid w:val="0030595B"/>
    <w:rsid w:val="00360AC1"/>
    <w:rsid w:val="003F30D6"/>
    <w:rsid w:val="00433870"/>
    <w:rsid w:val="00464B5C"/>
    <w:rsid w:val="00577579"/>
    <w:rsid w:val="00585259"/>
    <w:rsid w:val="005A37AC"/>
    <w:rsid w:val="00625E74"/>
    <w:rsid w:val="006E78EC"/>
    <w:rsid w:val="0071685F"/>
    <w:rsid w:val="0074498E"/>
    <w:rsid w:val="007A61F2"/>
    <w:rsid w:val="009978B0"/>
    <w:rsid w:val="00A05749"/>
    <w:rsid w:val="00A534AD"/>
    <w:rsid w:val="00A6287C"/>
    <w:rsid w:val="00A97C21"/>
    <w:rsid w:val="00AA3D37"/>
    <w:rsid w:val="00B239D2"/>
    <w:rsid w:val="00BC6CAA"/>
    <w:rsid w:val="00BC7E73"/>
    <w:rsid w:val="00C850F6"/>
    <w:rsid w:val="00DA6450"/>
    <w:rsid w:val="00DF184F"/>
    <w:rsid w:val="00E25DD0"/>
    <w:rsid w:val="00E31F6E"/>
    <w:rsid w:val="00E60599"/>
    <w:rsid w:val="00EC70D3"/>
    <w:rsid w:val="00F069DB"/>
    <w:rsid w:val="00F06A37"/>
    <w:rsid w:val="00F374BA"/>
    <w:rsid w:val="00FA4CC7"/>
    <w:rsid w:val="07F31615"/>
    <w:rsid w:val="0DF7EB0C"/>
    <w:rsid w:val="2557EAF0"/>
    <w:rsid w:val="27EF9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DC26A"/>
  <w15:docId w15:val="{A97D8CB4-862B-476F-8B4D-D10026CB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06A37"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normaltextrun">
    <w:name w:val="normaltextrun"/>
    <w:basedOn w:val="DefaultParagraphFont"/>
    <w:rsid w:val="003F30D6"/>
  </w:style>
  <w:style w:type="character" w:customStyle="1" w:styleId="eop">
    <w:name w:val="eop"/>
    <w:basedOn w:val="DefaultParagraphFont"/>
    <w:rsid w:val="003F3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7DA86A-E9AE-4C5F-9AF1-DE68372E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1F4271-D0B3-4F8F-AEAD-6488EBE2E034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customXml/itemProps3.xml><?xml version="1.0" encoding="utf-8"?>
<ds:datastoreItem xmlns:ds="http://schemas.openxmlformats.org/officeDocument/2006/customXml" ds:itemID="{F69BB351-376F-4E12-8286-D25B69E56B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607AF-FDD7-407C-881C-B7CCCE22D4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1474</Words>
  <Characters>8408</Characters>
  <Application>Microsoft Office Word</Application>
  <DocSecurity>4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STCP27-01 System Performance Monitoring Requirements Issue 003 – 25 April 2023</vt:lpstr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STCP27-01 System Performance Monitoring Requirements Issue 003 – 25 April 2023</dc:title>
  <dc:subject/>
  <dc:creator>Walker (ESO), Lurrentia</dc:creator>
  <cp:keywords/>
  <cp:lastModifiedBy>GataAura (ESO), Rashpal</cp:lastModifiedBy>
  <cp:revision>28</cp:revision>
  <cp:lastPrinted>2023-04-13T18:08:00Z</cp:lastPrinted>
  <dcterms:created xsi:type="dcterms:W3CDTF">2023-03-09T21:16:00Z</dcterms:created>
  <dcterms:modified xsi:type="dcterms:W3CDTF">2025-10-16T11:10:00Z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0x010100B4C46F44E5CB4144B14721DA3AAC8360</vt:lpwstr>
  </property>
  <property fmtid="{D5CDD505-2E9C-101B-9397-08002B2CF9AE}" pid="3" name="MediaServiceImageTags">
    <vt:lpwstr/>
  </property>
  <property fmtid="{D5CDD505-2E9C-101B-9397-08002B2CF9AE}" pid="4" name="Order">
    <vt:r8>2089300</vt:r8>
  </property>
  <property fmtid="{D5CDD505-2E9C-101B-9397-08002B2CF9AE}" pid="5" name="docLang">
    <vt:lpwstr>en</vt:lpwstr>
  </property>
</Properties>
</file>